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AA75A" w14:textId="77777777" w:rsidR="005D35DC" w:rsidRDefault="008141F7" w:rsidP="008141F7">
      <w:pPr>
        <w:jc w:val="right"/>
        <w:rPr>
          <w:rFonts w:ascii="Arial" w:hAnsi="Arial" w:cs="Arial"/>
          <w:b/>
        </w:rPr>
      </w:pPr>
      <w:r w:rsidRPr="008141F7">
        <w:rPr>
          <w:rFonts w:ascii="Arial" w:hAnsi="Arial" w:cs="Arial"/>
          <w:b/>
        </w:rPr>
        <w:t xml:space="preserve">Załącznik nr 2 do </w:t>
      </w:r>
      <w:r w:rsidR="005D35DC">
        <w:rPr>
          <w:rFonts w:ascii="Arial" w:hAnsi="Arial" w:cs="Arial"/>
          <w:b/>
        </w:rPr>
        <w:t>Ogłoszenia o zamówieniu</w:t>
      </w:r>
    </w:p>
    <w:p w14:paraId="76F8599A" w14:textId="179E986F" w:rsidR="008141F7" w:rsidRPr="008141F7" w:rsidRDefault="008141F7" w:rsidP="008141F7">
      <w:pPr>
        <w:jc w:val="right"/>
        <w:rPr>
          <w:rFonts w:ascii="Arial" w:hAnsi="Arial" w:cs="Arial"/>
          <w:b/>
        </w:rPr>
      </w:pPr>
      <w:r w:rsidRPr="008141F7">
        <w:rPr>
          <w:rFonts w:ascii="Arial" w:hAnsi="Arial" w:cs="Arial"/>
          <w:b/>
        </w:rPr>
        <w:t xml:space="preserve">Formularz cenowy </w:t>
      </w:r>
    </w:p>
    <w:p w14:paraId="6122FF96" w14:textId="30926D7F" w:rsidR="008141F7" w:rsidRDefault="008141F7" w:rsidP="008141F7">
      <w:pPr>
        <w:jc w:val="right"/>
        <w:rPr>
          <w:rFonts w:ascii="Arial" w:hAnsi="Arial" w:cs="Arial"/>
          <w:b/>
        </w:rPr>
      </w:pPr>
      <w:r w:rsidRPr="008141F7">
        <w:rPr>
          <w:rFonts w:ascii="Arial" w:hAnsi="Arial" w:cs="Arial"/>
          <w:b/>
        </w:rPr>
        <w:t>– arkusz parametrów - technicznych</w:t>
      </w:r>
    </w:p>
    <w:p w14:paraId="131B52EC" w14:textId="51EEBBA2" w:rsidR="008141F7" w:rsidRDefault="00BA3A87" w:rsidP="00CA6D9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TABELA A</w:t>
      </w:r>
    </w:p>
    <w:tbl>
      <w:tblPr>
        <w:tblW w:w="9782" w:type="dxa"/>
        <w:tblInd w:w="-2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4" w:type="dxa"/>
          <w:right w:w="54" w:type="dxa"/>
        </w:tblCellMar>
        <w:tblLook w:val="04A0" w:firstRow="1" w:lastRow="0" w:firstColumn="1" w:lastColumn="0" w:noHBand="0" w:noVBand="1"/>
      </w:tblPr>
      <w:tblGrid>
        <w:gridCol w:w="474"/>
        <w:gridCol w:w="2362"/>
        <w:gridCol w:w="567"/>
        <w:gridCol w:w="850"/>
        <w:gridCol w:w="1418"/>
        <w:gridCol w:w="1417"/>
        <w:gridCol w:w="1276"/>
        <w:gridCol w:w="1418"/>
      </w:tblGrid>
      <w:tr w:rsidR="008141F7" w:rsidRPr="00DD2F1E" w14:paraId="14E93BA9" w14:textId="77777777" w:rsidTr="000552D9">
        <w:trPr>
          <w:cantSplit/>
          <w:tblHeader/>
        </w:trPr>
        <w:tc>
          <w:tcPr>
            <w:tcW w:w="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vAlign w:val="center"/>
            <w:hideMark/>
          </w:tcPr>
          <w:p w14:paraId="6152C1BB" w14:textId="77777777" w:rsidR="008141F7" w:rsidRPr="00DD2F1E" w:rsidRDefault="008141F7" w:rsidP="000552D9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L.p.</w:t>
            </w:r>
          </w:p>
        </w:tc>
        <w:tc>
          <w:tcPr>
            <w:tcW w:w="2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vAlign w:val="center"/>
            <w:hideMark/>
          </w:tcPr>
          <w:p w14:paraId="3EDF1AF8" w14:textId="77777777" w:rsidR="008141F7" w:rsidRPr="00DD2F1E" w:rsidRDefault="008141F7" w:rsidP="000552D9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Nazwa towaru – asortyment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vAlign w:val="center"/>
            <w:hideMark/>
          </w:tcPr>
          <w:p w14:paraId="101A757D" w14:textId="77777777" w:rsidR="008141F7" w:rsidRPr="00DD2F1E" w:rsidRDefault="008141F7" w:rsidP="000552D9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vAlign w:val="center"/>
            <w:hideMark/>
          </w:tcPr>
          <w:p w14:paraId="6219E445" w14:textId="77777777" w:rsidR="008141F7" w:rsidRPr="00DD2F1E" w:rsidRDefault="008141F7" w:rsidP="000552D9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vAlign w:val="center"/>
            <w:hideMark/>
          </w:tcPr>
          <w:p w14:paraId="16571D2F" w14:textId="77777777" w:rsidR="008141F7" w:rsidRPr="00DD2F1E" w:rsidRDefault="008141F7" w:rsidP="000552D9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Cena jedn. netto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vAlign w:val="center"/>
            <w:hideMark/>
          </w:tcPr>
          <w:p w14:paraId="2707600E" w14:textId="77777777" w:rsidR="008141F7" w:rsidRPr="00DD2F1E" w:rsidRDefault="008141F7" w:rsidP="000552D9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Wartość netto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vAlign w:val="center"/>
            <w:hideMark/>
          </w:tcPr>
          <w:p w14:paraId="60FCB39A" w14:textId="77777777" w:rsidR="008141F7" w:rsidRPr="00DD2F1E" w:rsidRDefault="008141F7" w:rsidP="000552D9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Stawka podatku VAT ( % 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vAlign w:val="center"/>
            <w:hideMark/>
          </w:tcPr>
          <w:p w14:paraId="598315D4" w14:textId="77777777" w:rsidR="008141F7" w:rsidRPr="00DD2F1E" w:rsidRDefault="008141F7" w:rsidP="000552D9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Wartość brutto</w:t>
            </w:r>
          </w:p>
        </w:tc>
      </w:tr>
      <w:tr w:rsidR="008141F7" w:rsidRPr="00DD2F1E" w14:paraId="6F80CFFC" w14:textId="77777777" w:rsidTr="000552D9">
        <w:trPr>
          <w:cantSplit/>
          <w:tblHeader/>
        </w:trPr>
        <w:tc>
          <w:tcPr>
            <w:tcW w:w="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FFFFFF"/>
            <w:vAlign w:val="center"/>
            <w:hideMark/>
          </w:tcPr>
          <w:p w14:paraId="52A28D79" w14:textId="77777777" w:rsidR="008141F7" w:rsidRPr="00DD2F1E" w:rsidRDefault="008141F7" w:rsidP="000552D9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FFFFFF"/>
            <w:vAlign w:val="center"/>
            <w:hideMark/>
          </w:tcPr>
          <w:p w14:paraId="411A34F2" w14:textId="77777777" w:rsidR="008141F7" w:rsidRPr="00DD2F1E" w:rsidRDefault="008141F7" w:rsidP="000552D9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FFFFFF"/>
            <w:vAlign w:val="center"/>
            <w:hideMark/>
          </w:tcPr>
          <w:p w14:paraId="256E0786" w14:textId="77777777" w:rsidR="008141F7" w:rsidRPr="00DD2F1E" w:rsidRDefault="008141F7" w:rsidP="000552D9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FFFFFF"/>
            <w:vAlign w:val="center"/>
            <w:hideMark/>
          </w:tcPr>
          <w:p w14:paraId="092370D5" w14:textId="77777777" w:rsidR="008141F7" w:rsidRPr="00DD2F1E" w:rsidRDefault="008141F7" w:rsidP="000552D9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FFFFFF"/>
            <w:hideMark/>
          </w:tcPr>
          <w:p w14:paraId="2FAC43FE" w14:textId="77777777" w:rsidR="008141F7" w:rsidRPr="00DD2F1E" w:rsidRDefault="008141F7" w:rsidP="000552D9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FFFFFF"/>
            <w:vAlign w:val="center"/>
            <w:hideMark/>
          </w:tcPr>
          <w:p w14:paraId="7EB92BFB" w14:textId="77777777" w:rsidR="008141F7" w:rsidRPr="00DD2F1E" w:rsidRDefault="008141F7" w:rsidP="000552D9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FFFFFF"/>
            <w:vAlign w:val="center"/>
            <w:hideMark/>
          </w:tcPr>
          <w:p w14:paraId="20D92BAE" w14:textId="77777777" w:rsidR="008141F7" w:rsidRPr="00DD2F1E" w:rsidRDefault="008141F7" w:rsidP="000552D9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FFFFFF"/>
            <w:vAlign w:val="center"/>
            <w:hideMark/>
          </w:tcPr>
          <w:p w14:paraId="466D707A" w14:textId="77777777" w:rsidR="008141F7" w:rsidRPr="00DD2F1E" w:rsidRDefault="008141F7" w:rsidP="000552D9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8</w:t>
            </w:r>
          </w:p>
        </w:tc>
      </w:tr>
      <w:tr w:rsidR="008141F7" w:rsidRPr="00DD2F1E" w14:paraId="261AA534" w14:textId="77777777" w:rsidTr="000552D9">
        <w:trPr>
          <w:cantSplit/>
          <w:trHeight w:val="951"/>
          <w:tblHeader/>
        </w:trPr>
        <w:tc>
          <w:tcPr>
            <w:tcW w:w="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BB7E451" w14:textId="77777777" w:rsidR="008141F7" w:rsidRPr="00DD2F1E" w:rsidRDefault="008141F7" w:rsidP="000552D9">
            <w:pPr>
              <w:jc w:val="center"/>
              <w:rPr>
                <w:rFonts w:ascii="Arial" w:eastAsia="SimSun" w:hAnsi="Arial" w:cs="Arial"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Cs/>
                <w:color w:val="00000A"/>
                <w:sz w:val="20"/>
                <w:szCs w:val="20"/>
              </w:rPr>
              <w:t>1.</w:t>
            </w:r>
          </w:p>
        </w:tc>
        <w:tc>
          <w:tcPr>
            <w:tcW w:w="2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8BED550" w14:textId="0900380B" w:rsidR="008141F7" w:rsidRPr="00DD2F1E" w:rsidRDefault="008141F7" w:rsidP="000552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wielofunkcyjne (drukarka laserowa A-</w:t>
            </w:r>
            <w:r w:rsidR="00366F4C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wielofunkcyjna, </w:t>
            </w:r>
            <w:r w:rsidR="00366F4C">
              <w:rPr>
                <w:rFonts w:ascii="Arial" w:hAnsi="Arial" w:cs="Arial"/>
                <w:sz w:val="20"/>
                <w:szCs w:val="20"/>
              </w:rPr>
              <w:t>monochromatyczna</w:t>
            </w:r>
            <w:r w:rsidR="00B7051A">
              <w:rPr>
                <w:rFonts w:ascii="Arial" w:hAnsi="Arial" w:cs="Arial"/>
                <w:sz w:val="20"/>
                <w:szCs w:val="20"/>
              </w:rPr>
              <w:t>,</w:t>
            </w:r>
            <w:r w:rsidR="00B7051A">
              <w:t xml:space="preserve"> </w:t>
            </w:r>
            <w:r w:rsidR="00B7051A" w:rsidRPr="00B7051A">
              <w:rPr>
                <w:rFonts w:ascii="Arial" w:hAnsi="Arial" w:cs="Arial"/>
                <w:sz w:val="20"/>
                <w:szCs w:val="20"/>
              </w:rPr>
              <w:t>2-podajniki</w:t>
            </w:r>
            <w:r w:rsidR="00366F4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C0A2864" w14:textId="77777777" w:rsidR="008141F7" w:rsidRPr="00DD2F1E" w:rsidRDefault="008141F7" w:rsidP="000552D9">
            <w:pPr>
              <w:jc w:val="center"/>
              <w:rPr>
                <w:rFonts w:ascii="Arial" w:eastAsia="SimSun" w:hAnsi="Arial" w:cs="Arial"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Cs/>
                <w:color w:val="00000A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CBC655C" w14:textId="1958D183" w:rsidR="008141F7" w:rsidRPr="00DD2F1E" w:rsidRDefault="00366F4C" w:rsidP="000552D9">
            <w:pPr>
              <w:jc w:val="center"/>
              <w:rPr>
                <w:rFonts w:ascii="Arial" w:eastAsia="SimSun" w:hAnsi="Arial" w:cs="Arial"/>
                <w:bCs/>
                <w:color w:val="00000A"/>
                <w:sz w:val="20"/>
                <w:szCs w:val="20"/>
              </w:rPr>
            </w:pPr>
            <w:r>
              <w:rPr>
                <w:rFonts w:ascii="Arial" w:eastAsia="SimSun" w:hAnsi="Arial" w:cs="Arial"/>
                <w:bCs/>
                <w:color w:val="00000A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2895CF4" w14:textId="77777777" w:rsidR="008141F7" w:rsidRPr="00DD2F1E" w:rsidRDefault="008141F7" w:rsidP="000552D9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ABFD103" w14:textId="77777777" w:rsidR="008141F7" w:rsidRPr="00DD2F1E" w:rsidRDefault="008141F7" w:rsidP="000552D9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BC227CC" w14:textId="77777777" w:rsidR="008141F7" w:rsidRPr="00DD2F1E" w:rsidRDefault="008141F7" w:rsidP="000552D9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27D906F" w14:textId="77777777" w:rsidR="008141F7" w:rsidRPr="00DD2F1E" w:rsidRDefault="008141F7" w:rsidP="000552D9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</w:p>
        </w:tc>
      </w:tr>
      <w:tr w:rsidR="00366F4C" w:rsidRPr="00DD2F1E" w14:paraId="40D9DE90" w14:textId="77777777" w:rsidTr="000552D9">
        <w:trPr>
          <w:cantSplit/>
          <w:trHeight w:val="951"/>
          <w:tblHeader/>
        </w:trPr>
        <w:tc>
          <w:tcPr>
            <w:tcW w:w="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9493BB0" w14:textId="74A12390" w:rsidR="00366F4C" w:rsidRPr="00DD2F1E" w:rsidRDefault="00E22724" w:rsidP="000552D9">
            <w:pPr>
              <w:jc w:val="center"/>
              <w:rPr>
                <w:rFonts w:ascii="Arial" w:eastAsia="SimSun" w:hAnsi="Arial" w:cs="Arial"/>
                <w:bCs/>
                <w:color w:val="00000A"/>
                <w:sz w:val="20"/>
                <w:szCs w:val="20"/>
              </w:rPr>
            </w:pPr>
            <w:r>
              <w:rPr>
                <w:rFonts w:ascii="Arial" w:eastAsia="SimSun" w:hAnsi="Arial" w:cs="Arial"/>
                <w:bCs/>
                <w:color w:val="00000A"/>
                <w:sz w:val="20"/>
                <w:szCs w:val="20"/>
              </w:rPr>
              <w:t>2.</w:t>
            </w:r>
          </w:p>
        </w:tc>
        <w:tc>
          <w:tcPr>
            <w:tcW w:w="2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983AB53" w14:textId="6C43CC4B" w:rsidR="00366F4C" w:rsidRDefault="00366F4C" w:rsidP="000552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drukujące (drukarka laserowa A-4, monochromatyczna</w:t>
            </w:r>
            <w:r w:rsidR="00B7051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7051A" w:rsidRPr="00B7051A">
              <w:rPr>
                <w:rFonts w:ascii="Arial" w:hAnsi="Arial" w:cs="Arial"/>
                <w:sz w:val="20"/>
                <w:szCs w:val="20"/>
              </w:rPr>
              <w:t>2-podajniki</w:t>
            </w:r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B506791" w14:textId="55304A13" w:rsidR="00366F4C" w:rsidRPr="00DD2F1E" w:rsidRDefault="00366F4C" w:rsidP="000552D9">
            <w:pPr>
              <w:jc w:val="center"/>
              <w:rPr>
                <w:rFonts w:ascii="Arial" w:eastAsia="SimSun" w:hAnsi="Arial" w:cs="Arial"/>
                <w:bCs/>
                <w:color w:val="00000A"/>
                <w:sz w:val="20"/>
                <w:szCs w:val="20"/>
              </w:rPr>
            </w:pPr>
            <w:r>
              <w:rPr>
                <w:rFonts w:ascii="Arial" w:eastAsia="SimSun" w:hAnsi="Arial" w:cs="Arial"/>
                <w:bCs/>
                <w:color w:val="00000A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6A20C67" w14:textId="4F8CFE90" w:rsidR="00366F4C" w:rsidRDefault="00366F4C" w:rsidP="000552D9">
            <w:pPr>
              <w:jc w:val="center"/>
              <w:rPr>
                <w:rFonts w:ascii="Arial" w:eastAsia="SimSun" w:hAnsi="Arial" w:cs="Arial"/>
                <w:bCs/>
                <w:color w:val="00000A"/>
                <w:sz w:val="20"/>
                <w:szCs w:val="20"/>
              </w:rPr>
            </w:pPr>
            <w:r>
              <w:rPr>
                <w:rFonts w:ascii="Arial" w:eastAsia="SimSun" w:hAnsi="Arial" w:cs="Arial"/>
                <w:bCs/>
                <w:color w:val="00000A"/>
                <w:sz w:val="20"/>
                <w:szCs w:val="20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1C2A663" w14:textId="77777777" w:rsidR="00366F4C" w:rsidRPr="00DD2F1E" w:rsidRDefault="00366F4C" w:rsidP="000552D9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375C4B6" w14:textId="77777777" w:rsidR="00366F4C" w:rsidRPr="00DD2F1E" w:rsidRDefault="00366F4C" w:rsidP="000552D9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8083C0E" w14:textId="77777777" w:rsidR="00366F4C" w:rsidRPr="00DD2F1E" w:rsidRDefault="00366F4C" w:rsidP="000552D9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EF4CFEE" w14:textId="77777777" w:rsidR="00366F4C" w:rsidRPr="00DD2F1E" w:rsidRDefault="00366F4C" w:rsidP="000552D9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</w:p>
        </w:tc>
      </w:tr>
      <w:tr w:rsidR="008141F7" w:rsidRPr="00DD2F1E" w14:paraId="257216CA" w14:textId="77777777" w:rsidTr="000552D9">
        <w:trPr>
          <w:cantSplit/>
          <w:trHeight w:val="283"/>
        </w:trPr>
        <w:tc>
          <w:tcPr>
            <w:tcW w:w="567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  <w:hideMark/>
          </w:tcPr>
          <w:p w14:paraId="67407C2E" w14:textId="77777777" w:rsidR="008141F7" w:rsidRPr="00DD2F1E" w:rsidRDefault="008141F7" w:rsidP="000552D9">
            <w:pPr>
              <w:jc w:val="right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 xml:space="preserve">Razem: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</w:tcPr>
          <w:p w14:paraId="2FE8DBB6" w14:textId="77777777" w:rsidR="008141F7" w:rsidRPr="00DD2F1E" w:rsidRDefault="008141F7" w:rsidP="000552D9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  <w:hideMark/>
          </w:tcPr>
          <w:p w14:paraId="13419748" w14:textId="77777777" w:rsidR="008141F7" w:rsidRPr="00DD2F1E" w:rsidRDefault="008141F7" w:rsidP="000552D9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</w:tcPr>
          <w:p w14:paraId="5655678B" w14:textId="77777777" w:rsidR="008141F7" w:rsidRPr="00DD2F1E" w:rsidRDefault="008141F7" w:rsidP="000552D9">
            <w:pPr>
              <w:jc w:val="center"/>
              <w:rPr>
                <w:rFonts w:ascii="Arial" w:eastAsia="SimSun" w:hAnsi="Arial" w:cs="Arial"/>
                <w:b/>
                <w:color w:val="00000A"/>
                <w:sz w:val="20"/>
                <w:szCs w:val="20"/>
              </w:rPr>
            </w:pPr>
          </w:p>
        </w:tc>
      </w:tr>
    </w:tbl>
    <w:p w14:paraId="79254BBE" w14:textId="77777777" w:rsidR="008141F7" w:rsidRDefault="008141F7" w:rsidP="00CA6D9B">
      <w:pPr>
        <w:rPr>
          <w:rFonts w:ascii="Arial" w:hAnsi="Arial" w:cs="Arial"/>
          <w:b/>
        </w:rPr>
      </w:pPr>
    </w:p>
    <w:p w14:paraId="38F3ECE9" w14:textId="4359C7C3" w:rsidR="00E22724" w:rsidRDefault="00BA3A87" w:rsidP="00E2272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TABELA B</w:t>
      </w:r>
    </w:p>
    <w:tbl>
      <w:tblPr>
        <w:tblW w:w="9782" w:type="dxa"/>
        <w:tblInd w:w="-2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4" w:type="dxa"/>
          <w:right w:w="54" w:type="dxa"/>
        </w:tblCellMar>
        <w:tblLook w:val="04A0" w:firstRow="1" w:lastRow="0" w:firstColumn="1" w:lastColumn="0" w:noHBand="0" w:noVBand="1"/>
      </w:tblPr>
      <w:tblGrid>
        <w:gridCol w:w="474"/>
        <w:gridCol w:w="2362"/>
        <w:gridCol w:w="567"/>
        <w:gridCol w:w="850"/>
        <w:gridCol w:w="1418"/>
        <w:gridCol w:w="1417"/>
        <w:gridCol w:w="1276"/>
        <w:gridCol w:w="1418"/>
      </w:tblGrid>
      <w:tr w:rsidR="00E22724" w:rsidRPr="00DD2F1E" w14:paraId="149F09A0" w14:textId="77777777" w:rsidTr="005C0912">
        <w:trPr>
          <w:cantSplit/>
          <w:tblHeader/>
        </w:trPr>
        <w:tc>
          <w:tcPr>
            <w:tcW w:w="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vAlign w:val="center"/>
            <w:hideMark/>
          </w:tcPr>
          <w:p w14:paraId="00D46B48" w14:textId="77777777" w:rsidR="00E22724" w:rsidRPr="00DD2F1E" w:rsidRDefault="00E22724" w:rsidP="005C0912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L.p.</w:t>
            </w:r>
          </w:p>
        </w:tc>
        <w:tc>
          <w:tcPr>
            <w:tcW w:w="2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vAlign w:val="center"/>
            <w:hideMark/>
          </w:tcPr>
          <w:p w14:paraId="70246B51" w14:textId="77777777" w:rsidR="00E22724" w:rsidRPr="00DD2F1E" w:rsidRDefault="00E22724" w:rsidP="005C0912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Nazwa towaru – asortyment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vAlign w:val="center"/>
            <w:hideMark/>
          </w:tcPr>
          <w:p w14:paraId="4035EB2D" w14:textId="77777777" w:rsidR="00E22724" w:rsidRPr="00DD2F1E" w:rsidRDefault="00E22724" w:rsidP="005C0912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vAlign w:val="center"/>
            <w:hideMark/>
          </w:tcPr>
          <w:p w14:paraId="6F8C002D" w14:textId="77777777" w:rsidR="00E22724" w:rsidRPr="00DD2F1E" w:rsidRDefault="00E22724" w:rsidP="005C0912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vAlign w:val="center"/>
            <w:hideMark/>
          </w:tcPr>
          <w:p w14:paraId="68EFAE97" w14:textId="77777777" w:rsidR="00E22724" w:rsidRPr="00DD2F1E" w:rsidRDefault="00E22724" w:rsidP="005C0912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Cena jedn. netto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vAlign w:val="center"/>
            <w:hideMark/>
          </w:tcPr>
          <w:p w14:paraId="4E09B497" w14:textId="77777777" w:rsidR="00E22724" w:rsidRPr="00DD2F1E" w:rsidRDefault="00E22724" w:rsidP="005C0912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Wartość netto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vAlign w:val="center"/>
            <w:hideMark/>
          </w:tcPr>
          <w:p w14:paraId="6561E79C" w14:textId="77777777" w:rsidR="00E22724" w:rsidRPr="00DD2F1E" w:rsidRDefault="00E22724" w:rsidP="005C0912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Stawka podatku VAT ( % 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vAlign w:val="center"/>
            <w:hideMark/>
          </w:tcPr>
          <w:p w14:paraId="77FF34F1" w14:textId="77777777" w:rsidR="00E22724" w:rsidRPr="00DD2F1E" w:rsidRDefault="00E22724" w:rsidP="005C0912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Wartość brutto</w:t>
            </w:r>
          </w:p>
        </w:tc>
      </w:tr>
      <w:tr w:rsidR="00E22724" w:rsidRPr="00DD2F1E" w14:paraId="3AFEA5D5" w14:textId="77777777" w:rsidTr="005C0912">
        <w:trPr>
          <w:cantSplit/>
          <w:tblHeader/>
        </w:trPr>
        <w:tc>
          <w:tcPr>
            <w:tcW w:w="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FFFFFF"/>
            <w:vAlign w:val="center"/>
            <w:hideMark/>
          </w:tcPr>
          <w:p w14:paraId="3440ED35" w14:textId="77777777" w:rsidR="00E22724" w:rsidRPr="00DD2F1E" w:rsidRDefault="00E22724" w:rsidP="005C0912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FFFFFF"/>
            <w:vAlign w:val="center"/>
            <w:hideMark/>
          </w:tcPr>
          <w:p w14:paraId="39D8D8EE" w14:textId="77777777" w:rsidR="00E22724" w:rsidRPr="00DD2F1E" w:rsidRDefault="00E22724" w:rsidP="005C0912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FFFFFF"/>
            <w:vAlign w:val="center"/>
            <w:hideMark/>
          </w:tcPr>
          <w:p w14:paraId="4F06F1A9" w14:textId="77777777" w:rsidR="00E22724" w:rsidRPr="00DD2F1E" w:rsidRDefault="00E22724" w:rsidP="005C0912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FFFFFF"/>
            <w:vAlign w:val="center"/>
            <w:hideMark/>
          </w:tcPr>
          <w:p w14:paraId="5871BA02" w14:textId="77777777" w:rsidR="00E22724" w:rsidRPr="00DD2F1E" w:rsidRDefault="00E22724" w:rsidP="005C0912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FFFFFF"/>
            <w:hideMark/>
          </w:tcPr>
          <w:p w14:paraId="1DF9C1DC" w14:textId="77777777" w:rsidR="00E22724" w:rsidRPr="00DD2F1E" w:rsidRDefault="00E22724" w:rsidP="005C0912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FFFFFF"/>
            <w:vAlign w:val="center"/>
            <w:hideMark/>
          </w:tcPr>
          <w:p w14:paraId="118ED450" w14:textId="77777777" w:rsidR="00E22724" w:rsidRPr="00DD2F1E" w:rsidRDefault="00E22724" w:rsidP="005C0912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FFFFFF"/>
            <w:vAlign w:val="center"/>
            <w:hideMark/>
          </w:tcPr>
          <w:p w14:paraId="2F73CE2A" w14:textId="77777777" w:rsidR="00E22724" w:rsidRPr="00DD2F1E" w:rsidRDefault="00E22724" w:rsidP="005C0912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FFFFFF"/>
            <w:vAlign w:val="center"/>
            <w:hideMark/>
          </w:tcPr>
          <w:p w14:paraId="08B8F794" w14:textId="77777777" w:rsidR="00E22724" w:rsidRPr="00DD2F1E" w:rsidRDefault="00E22724" w:rsidP="005C0912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8</w:t>
            </w:r>
          </w:p>
        </w:tc>
      </w:tr>
      <w:tr w:rsidR="00E22724" w:rsidRPr="00DD2F1E" w14:paraId="08B9881C" w14:textId="77777777" w:rsidTr="005C0912">
        <w:trPr>
          <w:cantSplit/>
          <w:trHeight w:val="951"/>
          <w:tblHeader/>
        </w:trPr>
        <w:tc>
          <w:tcPr>
            <w:tcW w:w="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62CB7A4" w14:textId="77777777" w:rsidR="00E22724" w:rsidRPr="00DD2F1E" w:rsidRDefault="00E22724" w:rsidP="005C0912">
            <w:pPr>
              <w:jc w:val="center"/>
              <w:rPr>
                <w:rFonts w:ascii="Arial" w:eastAsia="SimSun" w:hAnsi="Arial" w:cs="Arial"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Cs/>
                <w:color w:val="00000A"/>
                <w:sz w:val="20"/>
                <w:szCs w:val="20"/>
              </w:rPr>
              <w:t>1.</w:t>
            </w:r>
          </w:p>
        </w:tc>
        <w:tc>
          <w:tcPr>
            <w:tcW w:w="2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C8DF190" w14:textId="0130AAFF" w:rsidR="00E22724" w:rsidRPr="00DD2F1E" w:rsidRDefault="00E22724" w:rsidP="005C09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Pakiet 100 wydruków monochromatycznych 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C78D2C4" w14:textId="77777777" w:rsidR="00E22724" w:rsidRPr="00DD2F1E" w:rsidRDefault="00E22724" w:rsidP="005C0912">
            <w:pPr>
              <w:jc w:val="center"/>
              <w:rPr>
                <w:rFonts w:ascii="Arial" w:eastAsia="SimSun" w:hAnsi="Arial" w:cs="Arial"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Cs/>
                <w:color w:val="00000A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23A7E8D" w14:textId="24C14B81" w:rsidR="00E22724" w:rsidRPr="00DD2F1E" w:rsidRDefault="00E22724" w:rsidP="005C0912">
            <w:pPr>
              <w:jc w:val="center"/>
              <w:rPr>
                <w:rFonts w:ascii="Arial" w:eastAsia="SimSun" w:hAnsi="Arial" w:cs="Arial"/>
                <w:bCs/>
                <w:color w:val="00000A"/>
                <w:sz w:val="20"/>
                <w:szCs w:val="20"/>
              </w:rPr>
            </w:pPr>
            <w:r>
              <w:rPr>
                <w:rFonts w:ascii="Arial" w:eastAsia="SimSun" w:hAnsi="Arial" w:cs="Arial"/>
                <w:bCs/>
                <w:color w:val="00000A"/>
                <w:sz w:val="20"/>
                <w:szCs w:val="20"/>
              </w:rPr>
              <w:t>1</w:t>
            </w:r>
            <w:r w:rsidR="00426945">
              <w:rPr>
                <w:rFonts w:ascii="Arial" w:eastAsia="SimSun" w:hAnsi="Arial" w:cs="Arial"/>
                <w:bCs/>
                <w:color w:val="00000A"/>
                <w:sz w:val="20"/>
                <w:szCs w:val="20"/>
              </w:rPr>
              <w:t>44</w:t>
            </w:r>
            <w:r>
              <w:rPr>
                <w:rFonts w:ascii="Arial" w:eastAsia="SimSun" w:hAnsi="Arial" w:cs="Arial"/>
                <w:bCs/>
                <w:color w:val="00000A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915966E" w14:textId="77777777" w:rsidR="00E22724" w:rsidRPr="00DD2F1E" w:rsidRDefault="00E22724" w:rsidP="005C0912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C38BE12" w14:textId="77777777" w:rsidR="00E22724" w:rsidRPr="00DD2F1E" w:rsidRDefault="00E22724" w:rsidP="005C0912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7E0ADA7" w14:textId="77777777" w:rsidR="00E22724" w:rsidRPr="00DD2F1E" w:rsidRDefault="00E22724" w:rsidP="005C0912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172B5E9" w14:textId="77777777" w:rsidR="00E22724" w:rsidRPr="00DD2F1E" w:rsidRDefault="00E22724" w:rsidP="005C0912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</w:p>
        </w:tc>
      </w:tr>
      <w:tr w:rsidR="00E22724" w:rsidRPr="00DD2F1E" w14:paraId="480EFDAD" w14:textId="77777777" w:rsidTr="005C0912">
        <w:trPr>
          <w:cantSplit/>
          <w:trHeight w:val="283"/>
        </w:trPr>
        <w:tc>
          <w:tcPr>
            <w:tcW w:w="567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  <w:hideMark/>
          </w:tcPr>
          <w:p w14:paraId="4C14E9E9" w14:textId="77777777" w:rsidR="00E22724" w:rsidRPr="00DD2F1E" w:rsidRDefault="00E22724" w:rsidP="005C0912">
            <w:pPr>
              <w:jc w:val="right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 xml:space="preserve">Razem: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</w:tcPr>
          <w:p w14:paraId="595E7060" w14:textId="77777777" w:rsidR="00E22724" w:rsidRPr="00DD2F1E" w:rsidRDefault="00E22724" w:rsidP="005C0912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  <w:hideMark/>
          </w:tcPr>
          <w:p w14:paraId="1709FFD3" w14:textId="77777777" w:rsidR="00E22724" w:rsidRPr="00DD2F1E" w:rsidRDefault="00E22724" w:rsidP="005C0912">
            <w:pPr>
              <w:jc w:val="center"/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</w:pPr>
            <w:r w:rsidRPr="00DD2F1E">
              <w:rPr>
                <w:rFonts w:ascii="Arial" w:eastAsia="SimSun" w:hAnsi="Arial" w:cs="Arial"/>
                <w:b/>
                <w:bCs/>
                <w:color w:val="00000A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</w:tcPr>
          <w:p w14:paraId="75A7F92C" w14:textId="77777777" w:rsidR="00E22724" w:rsidRPr="00DD2F1E" w:rsidRDefault="00E22724" w:rsidP="005C0912">
            <w:pPr>
              <w:jc w:val="center"/>
              <w:rPr>
                <w:rFonts w:ascii="Arial" w:eastAsia="SimSun" w:hAnsi="Arial" w:cs="Arial"/>
                <w:b/>
                <w:color w:val="00000A"/>
                <w:sz w:val="20"/>
                <w:szCs w:val="20"/>
              </w:rPr>
            </w:pPr>
          </w:p>
        </w:tc>
      </w:tr>
    </w:tbl>
    <w:p w14:paraId="0226B6E2" w14:textId="77777777" w:rsidR="00E22724" w:rsidRDefault="00E22724" w:rsidP="00E22724">
      <w:pPr>
        <w:rPr>
          <w:rFonts w:ascii="Arial" w:hAnsi="Arial" w:cs="Arial"/>
          <w:b/>
        </w:rPr>
      </w:pPr>
    </w:p>
    <w:p w14:paraId="5B316926" w14:textId="77777777" w:rsidR="005D35DC" w:rsidRDefault="005D35DC" w:rsidP="005D35D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Urządzenie drukujące - d</w:t>
      </w:r>
      <w:r w:rsidRPr="001B6EC8">
        <w:rPr>
          <w:rFonts w:ascii="Arial" w:hAnsi="Arial" w:cs="Arial"/>
          <w:b/>
        </w:rPr>
        <w:t xml:space="preserve">rukarka laserowa A- </w:t>
      </w:r>
      <w:r>
        <w:rPr>
          <w:rFonts w:ascii="Arial" w:hAnsi="Arial" w:cs="Arial"/>
          <w:b/>
        </w:rPr>
        <w:t>4</w:t>
      </w:r>
      <w:r w:rsidRPr="001B6EC8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>monochromatyczna</w:t>
      </w:r>
      <w:r w:rsidRPr="001B6EC8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>2</w:t>
      </w:r>
      <w:r w:rsidRPr="001B6EC8">
        <w:rPr>
          <w:rFonts w:ascii="Arial" w:hAnsi="Arial" w:cs="Arial"/>
          <w:b/>
        </w:rPr>
        <w:t>-podajnik</w:t>
      </w:r>
      <w:r>
        <w:rPr>
          <w:rFonts w:ascii="Arial" w:hAnsi="Arial" w:cs="Arial"/>
          <w:b/>
        </w:rPr>
        <w:t>i</w:t>
      </w:r>
      <w:r w:rsidRPr="001B6EC8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  <w:b/>
        </w:rPr>
        <w:t>30</w:t>
      </w:r>
      <w:r w:rsidRPr="001B6EC8">
        <w:rPr>
          <w:rFonts w:ascii="Arial" w:hAnsi="Arial" w:cs="Arial"/>
          <w:b/>
        </w:rPr>
        <w:t xml:space="preserve"> Szt.</w:t>
      </w:r>
    </w:p>
    <w:p w14:paraId="119BC327" w14:textId="77777777" w:rsidR="005D35DC" w:rsidRPr="001B6EC8" w:rsidRDefault="005D35DC" w:rsidP="005D35DC">
      <w:pPr>
        <w:rPr>
          <w:rFonts w:ascii="Arial" w:hAnsi="Arial" w:cs="Arial"/>
          <w:b/>
        </w:rPr>
      </w:pPr>
    </w:p>
    <w:p w14:paraId="1F9A7BAC" w14:textId="77777777" w:rsidR="005D35DC" w:rsidRPr="00D2277C" w:rsidRDefault="005D35DC" w:rsidP="005D35DC">
      <w:pPr>
        <w:pStyle w:val="Standard"/>
        <w:tabs>
          <w:tab w:val="left" w:pos="3119"/>
        </w:tabs>
        <w:rPr>
          <w:rFonts w:ascii="Arial" w:hAnsi="Arial" w:cs="Arial"/>
          <w:sz w:val="20"/>
          <w:szCs w:val="20"/>
          <w:lang w:val="pl-PL"/>
        </w:rPr>
      </w:pPr>
      <w:r w:rsidRPr="00D2277C">
        <w:rPr>
          <w:rFonts w:ascii="Arial" w:hAnsi="Arial" w:cs="Arial"/>
          <w:sz w:val="20"/>
          <w:szCs w:val="20"/>
          <w:lang w:val="pl-PL"/>
        </w:rPr>
        <w:t>Nazwa producenta</w:t>
      </w:r>
      <w:r w:rsidRPr="00D2277C">
        <w:rPr>
          <w:rFonts w:ascii="Arial" w:hAnsi="Arial" w:cs="Arial"/>
          <w:sz w:val="20"/>
          <w:szCs w:val="20"/>
          <w:lang w:val="pl-PL"/>
        </w:rPr>
        <w:tab/>
      </w:r>
      <w:r w:rsidRPr="00D2277C">
        <w:rPr>
          <w:rFonts w:ascii="Arial" w:hAnsi="Arial" w:cs="Arial"/>
          <w:sz w:val="20"/>
          <w:szCs w:val="20"/>
          <w:lang w:val="pl-PL"/>
        </w:rPr>
        <w:tab/>
        <w:t>..............................................................</w:t>
      </w:r>
    </w:p>
    <w:p w14:paraId="04873A6C" w14:textId="77777777" w:rsidR="005D35DC" w:rsidRPr="00D2277C" w:rsidRDefault="005D35DC" w:rsidP="005D35DC">
      <w:pPr>
        <w:pStyle w:val="Standard"/>
        <w:tabs>
          <w:tab w:val="left" w:pos="3119"/>
        </w:tabs>
        <w:rPr>
          <w:rFonts w:ascii="Arial" w:hAnsi="Arial" w:cs="Arial"/>
          <w:sz w:val="20"/>
          <w:szCs w:val="20"/>
          <w:lang w:val="pl-PL"/>
        </w:rPr>
      </w:pPr>
      <w:r w:rsidRPr="00D2277C">
        <w:rPr>
          <w:rFonts w:ascii="Arial" w:hAnsi="Arial" w:cs="Arial"/>
          <w:sz w:val="20"/>
          <w:szCs w:val="20"/>
          <w:lang w:val="pl-PL"/>
        </w:rPr>
        <w:t>Nazwa i typ</w:t>
      </w:r>
      <w:r w:rsidRPr="00D2277C">
        <w:rPr>
          <w:rFonts w:ascii="Arial" w:hAnsi="Arial" w:cs="Arial"/>
          <w:sz w:val="20"/>
          <w:szCs w:val="20"/>
          <w:lang w:val="pl-PL"/>
        </w:rPr>
        <w:tab/>
      </w:r>
      <w:r w:rsidRPr="00D2277C">
        <w:rPr>
          <w:rFonts w:ascii="Arial" w:hAnsi="Arial" w:cs="Arial"/>
          <w:sz w:val="20"/>
          <w:szCs w:val="20"/>
          <w:lang w:val="pl-PL"/>
        </w:rPr>
        <w:tab/>
        <w:t>..............................................................</w:t>
      </w:r>
    </w:p>
    <w:p w14:paraId="52D8F8E8" w14:textId="77777777" w:rsidR="005D35DC" w:rsidRPr="00D2277C" w:rsidRDefault="005D35DC" w:rsidP="005D35DC">
      <w:pPr>
        <w:pStyle w:val="Standard"/>
        <w:tabs>
          <w:tab w:val="left" w:pos="3119"/>
        </w:tabs>
        <w:rPr>
          <w:rFonts w:ascii="Arial" w:hAnsi="Arial" w:cs="Arial"/>
          <w:sz w:val="20"/>
          <w:szCs w:val="20"/>
          <w:lang w:val="pl-PL"/>
        </w:rPr>
      </w:pPr>
      <w:r w:rsidRPr="00D2277C">
        <w:rPr>
          <w:rFonts w:ascii="Arial" w:hAnsi="Arial" w:cs="Arial"/>
          <w:sz w:val="20"/>
          <w:szCs w:val="20"/>
          <w:lang w:val="pl-PL"/>
        </w:rPr>
        <w:t>Kraj pochodzenia</w:t>
      </w:r>
      <w:r w:rsidRPr="00D2277C">
        <w:rPr>
          <w:rFonts w:ascii="Arial" w:hAnsi="Arial" w:cs="Arial"/>
          <w:sz w:val="20"/>
          <w:szCs w:val="20"/>
          <w:lang w:val="pl-PL"/>
        </w:rPr>
        <w:tab/>
      </w:r>
      <w:r w:rsidRPr="00D2277C">
        <w:rPr>
          <w:rFonts w:ascii="Arial" w:hAnsi="Arial" w:cs="Arial"/>
          <w:sz w:val="20"/>
          <w:szCs w:val="20"/>
          <w:lang w:val="pl-PL"/>
        </w:rPr>
        <w:tab/>
        <w:t>..............................................................</w:t>
      </w:r>
    </w:p>
    <w:p w14:paraId="68D1B48B" w14:textId="77777777" w:rsidR="005D35DC" w:rsidRDefault="005D35DC" w:rsidP="005D35DC">
      <w:pPr>
        <w:pStyle w:val="Standard"/>
        <w:tabs>
          <w:tab w:val="left" w:pos="3119"/>
        </w:tabs>
        <w:rPr>
          <w:rFonts w:ascii="Arial" w:hAnsi="Arial" w:cs="Arial"/>
          <w:sz w:val="20"/>
          <w:szCs w:val="20"/>
          <w:lang w:val="pl-PL"/>
        </w:rPr>
      </w:pPr>
      <w:r w:rsidRPr="00D2277C">
        <w:rPr>
          <w:rFonts w:ascii="Arial" w:hAnsi="Arial" w:cs="Arial"/>
          <w:sz w:val="20"/>
          <w:szCs w:val="20"/>
          <w:lang w:val="pl-PL"/>
        </w:rPr>
        <w:t>Rok produkcji (min. 202</w:t>
      </w:r>
      <w:r>
        <w:rPr>
          <w:rFonts w:ascii="Arial" w:hAnsi="Arial" w:cs="Arial"/>
          <w:sz w:val="20"/>
          <w:szCs w:val="20"/>
          <w:lang w:val="pl-PL"/>
        </w:rPr>
        <w:t>5</w:t>
      </w:r>
      <w:r w:rsidRPr="00D2277C">
        <w:rPr>
          <w:rFonts w:ascii="Arial" w:hAnsi="Arial" w:cs="Arial"/>
          <w:sz w:val="20"/>
          <w:szCs w:val="20"/>
          <w:lang w:val="pl-PL"/>
        </w:rPr>
        <w:t>)</w:t>
      </w:r>
      <w:r w:rsidRPr="00D2277C">
        <w:rPr>
          <w:rFonts w:ascii="Arial" w:hAnsi="Arial" w:cs="Arial"/>
          <w:sz w:val="20"/>
          <w:szCs w:val="20"/>
          <w:lang w:val="pl-PL"/>
        </w:rPr>
        <w:tab/>
      </w:r>
      <w:r w:rsidRPr="00D2277C">
        <w:rPr>
          <w:rFonts w:ascii="Arial" w:hAnsi="Arial" w:cs="Arial"/>
          <w:sz w:val="20"/>
          <w:szCs w:val="20"/>
          <w:lang w:val="pl-PL"/>
        </w:rPr>
        <w:tab/>
        <w:t>..............................................................</w:t>
      </w:r>
    </w:p>
    <w:p w14:paraId="4BEC07CC" w14:textId="77777777" w:rsidR="00E22724" w:rsidRDefault="00E22724" w:rsidP="00CA6D9B">
      <w:pPr>
        <w:rPr>
          <w:rFonts w:ascii="Arial" w:hAnsi="Arial" w:cs="Arial"/>
          <w:b/>
        </w:rPr>
      </w:pPr>
    </w:p>
    <w:p w14:paraId="3A481779" w14:textId="77777777" w:rsidR="008141F7" w:rsidRDefault="008141F7" w:rsidP="00CA6D9B">
      <w:pPr>
        <w:rPr>
          <w:rFonts w:ascii="Arial" w:hAnsi="Arial" w:cs="Arial"/>
          <w:b/>
        </w:rPr>
      </w:pPr>
    </w:p>
    <w:p w14:paraId="4BC70573" w14:textId="30937451" w:rsidR="00CA6D9B" w:rsidRDefault="008141F7" w:rsidP="008141F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Urządzenie wielofunkcyjne - d</w:t>
      </w:r>
      <w:r w:rsidR="00CA6D9B" w:rsidRPr="001B6EC8">
        <w:rPr>
          <w:rFonts w:ascii="Arial" w:hAnsi="Arial" w:cs="Arial"/>
          <w:b/>
        </w:rPr>
        <w:t xml:space="preserve">rukarka laserowa A- </w:t>
      </w:r>
      <w:r w:rsidR="00366F4C">
        <w:rPr>
          <w:rFonts w:ascii="Arial" w:hAnsi="Arial" w:cs="Arial"/>
          <w:b/>
        </w:rPr>
        <w:t>4</w:t>
      </w:r>
      <w:r w:rsidR="00CA6D9B" w:rsidRPr="001B6EC8">
        <w:rPr>
          <w:rFonts w:ascii="Arial" w:hAnsi="Arial" w:cs="Arial"/>
          <w:b/>
        </w:rPr>
        <w:t xml:space="preserve"> wielofunkcyjna, </w:t>
      </w:r>
      <w:r w:rsidR="00366F4C">
        <w:rPr>
          <w:rFonts w:ascii="Arial" w:hAnsi="Arial" w:cs="Arial"/>
          <w:b/>
        </w:rPr>
        <w:t>monochromatyczna</w:t>
      </w:r>
      <w:r w:rsidR="00CA6D9B" w:rsidRPr="001B6EC8">
        <w:rPr>
          <w:rFonts w:ascii="Arial" w:hAnsi="Arial" w:cs="Arial"/>
          <w:b/>
        </w:rPr>
        <w:t xml:space="preserve">, </w:t>
      </w:r>
      <w:r w:rsidR="00366F4C">
        <w:rPr>
          <w:rFonts w:ascii="Arial" w:hAnsi="Arial" w:cs="Arial"/>
          <w:b/>
        </w:rPr>
        <w:t>2</w:t>
      </w:r>
      <w:r w:rsidR="00CA6D9B" w:rsidRPr="001B6EC8">
        <w:rPr>
          <w:rFonts w:ascii="Arial" w:hAnsi="Arial" w:cs="Arial"/>
          <w:b/>
        </w:rPr>
        <w:t>-podajni</w:t>
      </w:r>
      <w:r w:rsidR="00366F4C">
        <w:rPr>
          <w:rFonts w:ascii="Arial" w:hAnsi="Arial" w:cs="Arial"/>
          <w:b/>
        </w:rPr>
        <w:t>ki</w:t>
      </w:r>
      <w:r w:rsidR="00CA6D9B" w:rsidRPr="001B6EC8">
        <w:rPr>
          <w:rFonts w:ascii="Arial" w:hAnsi="Arial" w:cs="Arial"/>
          <w:b/>
        </w:rPr>
        <w:t xml:space="preserve"> – </w:t>
      </w:r>
      <w:r w:rsidR="00366F4C">
        <w:rPr>
          <w:rFonts w:ascii="Arial" w:hAnsi="Arial" w:cs="Arial"/>
          <w:b/>
        </w:rPr>
        <w:t>20</w:t>
      </w:r>
      <w:r w:rsidR="00CA6D9B" w:rsidRPr="001B6EC8">
        <w:rPr>
          <w:rFonts w:ascii="Arial" w:hAnsi="Arial" w:cs="Arial"/>
          <w:b/>
        </w:rPr>
        <w:t xml:space="preserve"> Szt.</w:t>
      </w:r>
    </w:p>
    <w:p w14:paraId="6510CA3F" w14:textId="77777777" w:rsidR="008141F7" w:rsidRPr="001B6EC8" w:rsidRDefault="008141F7" w:rsidP="00CA6D9B">
      <w:pPr>
        <w:rPr>
          <w:rFonts w:ascii="Arial" w:hAnsi="Arial" w:cs="Arial"/>
          <w:b/>
        </w:rPr>
      </w:pPr>
    </w:p>
    <w:p w14:paraId="2D28EA5D" w14:textId="77777777" w:rsidR="00CA6D9B" w:rsidRPr="00D2277C" w:rsidRDefault="00CA6D9B" w:rsidP="00CA6D9B">
      <w:pPr>
        <w:pStyle w:val="Standard"/>
        <w:tabs>
          <w:tab w:val="left" w:pos="3119"/>
        </w:tabs>
        <w:rPr>
          <w:rFonts w:ascii="Arial" w:hAnsi="Arial" w:cs="Arial"/>
          <w:sz w:val="20"/>
          <w:szCs w:val="20"/>
          <w:lang w:val="pl-PL"/>
        </w:rPr>
      </w:pPr>
      <w:r w:rsidRPr="00D2277C">
        <w:rPr>
          <w:rFonts w:ascii="Arial" w:hAnsi="Arial" w:cs="Arial"/>
          <w:sz w:val="20"/>
          <w:szCs w:val="20"/>
          <w:lang w:val="pl-PL"/>
        </w:rPr>
        <w:t>Nazwa producenta</w:t>
      </w:r>
      <w:r w:rsidRPr="00D2277C">
        <w:rPr>
          <w:rFonts w:ascii="Arial" w:hAnsi="Arial" w:cs="Arial"/>
          <w:sz w:val="20"/>
          <w:szCs w:val="20"/>
          <w:lang w:val="pl-PL"/>
        </w:rPr>
        <w:tab/>
      </w:r>
      <w:r w:rsidRPr="00D2277C">
        <w:rPr>
          <w:rFonts w:ascii="Arial" w:hAnsi="Arial" w:cs="Arial"/>
          <w:sz w:val="20"/>
          <w:szCs w:val="20"/>
          <w:lang w:val="pl-PL"/>
        </w:rPr>
        <w:tab/>
        <w:t>..............................................................</w:t>
      </w:r>
    </w:p>
    <w:p w14:paraId="15B3C69B" w14:textId="77777777" w:rsidR="00CA6D9B" w:rsidRPr="00D2277C" w:rsidRDefault="00CA6D9B" w:rsidP="00CA6D9B">
      <w:pPr>
        <w:pStyle w:val="Standard"/>
        <w:tabs>
          <w:tab w:val="left" w:pos="3119"/>
        </w:tabs>
        <w:rPr>
          <w:rFonts w:ascii="Arial" w:hAnsi="Arial" w:cs="Arial"/>
          <w:sz w:val="20"/>
          <w:szCs w:val="20"/>
          <w:lang w:val="pl-PL"/>
        </w:rPr>
      </w:pPr>
      <w:r w:rsidRPr="00D2277C">
        <w:rPr>
          <w:rFonts w:ascii="Arial" w:hAnsi="Arial" w:cs="Arial"/>
          <w:sz w:val="20"/>
          <w:szCs w:val="20"/>
          <w:lang w:val="pl-PL"/>
        </w:rPr>
        <w:t>Nazwa i typ</w:t>
      </w:r>
      <w:r w:rsidRPr="00D2277C">
        <w:rPr>
          <w:rFonts w:ascii="Arial" w:hAnsi="Arial" w:cs="Arial"/>
          <w:sz w:val="20"/>
          <w:szCs w:val="20"/>
          <w:lang w:val="pl-PL"/>
        </w:rPr>
        <w:tab/>
      </w:r>
      <w:r w:rsidRPr="00D2277C">
        <w:rPr>
          <w:rFonts w:ascii="Arial" w:hAnsi="Arial" w:cs="Arial"/>
          <w:sz w:val="20"/>
          <w:szCs w:val="20"/>
          <w:lang w:val="pl-PL"/>
        </w:rPr>
        <w:tab/>
        <w:t>..............................................................</w:t>
      </w:r>
    </w:p>
    <w:p w14:paraId="2CD6F377" w14:textId="77777777" w:rsidR="00CA6D9B" w:rsidRPr="00D2277C" w:rsidRDefault="00CA6D9B" w:rsidP="00CA6D9B">
      <w:pPr>
        <w:pStyle w:val="Standard"/>
        <w:tabs>
          <w:tab w:val="left" w:pos="3119"/>
        </w:tabs>
        <w:rPr>
          <w:rFonts w:ascii="Arial" w:hAnsi="Arial" w:cs="Arial"/>
          <w:sz w:val="20"/>
          <w:szCs w:val="20"/>
          <w:lang w:val="pl-PL"/>
        </w:rPr>
      </w:pPr>
      <w:r w:rsidRPr="00D2277C">
        <w:rPr>
          <w:rFonts w:ascii="Arial" w:hAnsi="Arial" w:cs="Arial"/>
          <w:sz w:val="20"/>
          <w:szCs w:val="20"/>
          <w:lang w:val="pl-PL"/>
        </w:rPr>
        <w:t>Kraj pochodzenia</w:t>
      </w:r>
      <w:r w:rsidRPr="00D2277C">
        <w:rPr>
          <w:rFonts w:ascii="Arial" w:hAnsi="Arial" w:cs="Arial"/>
          <w:sz w:val="20"/>
          <w:szCs w:val="20"/>
          <w:lang w:val="pl-PL"/>
        </w:rPr>
        <w:tab/>
      </w:r>
      <w:r w:rsidRPr="00D2277C">
        <w:rPr>
          <w:rFonts w:ascii="Arial" w:hAnsi="Arial" w:cs="Arial"/>
          <w:sz w:val="20"/>
          <w:szCs w:val="20"/>
          <w:lang w:val="pl-PL"/>
        </w:rPr>
        <w:tab/>
        <w:t>..............................................................</w:t>
      </w:r>
    </w:p>
    <w:p w14:paraId="4D46D6D3" w14:textId="6FAEE73C" w:rsidR="00CA6D9B" w:rsidRPr="00D2277C" w:rsidRDefault="00CA6D9B" w:rsidP="00CA6D9B">
      <w:pPr>
        <w:pStyle w:val="Standard"/>
        <w:tabs>
          <w:tab w:val="left" w:pos="3119"/>
        </w:tabs>
        <w:rPr>
          <w:rFonts w:ascii="Arial" w:hAnsi="Arial" w:cs="Arial"/>
          <w:sz w:val="20"/>
          <w:szCs w:val="20"/>
          <w:lang w:val="pl-PL"/>
        </w:rPr>
      </w:pPr>
      <w:r w:rsidRPr="00D2277C">
        <w:rPr>
          <w:rFonts w:ascii="Arial" w:hAnsi="Arial" w:cs="Arial"/>
          <w:sz w:val="20"/>
          <w:szCs w:val="20"/>
          <w:lang w:val="pl-PL"/>
        </w:rPr>
        <w:t>Rok produkcji (min. 202</w:t>
      </w:r>
      <w:r w:rsidR="00366F4C">
        <w:rPr>
          <w:rFonts w:ascii="Arial" w:hAnsi="Arial" w:cs="Arial"/>
          <w:sz w:val="20"/>
          <w:szCs w:val="20"/>
          <w:lang w:val="pl-PL"/>
        </w:rPr>
        <w:t>5</w:t>
      </w:r>
      <w:r w:rsidRPr="00D2277C">
        <w:rPr>
          <w:rFonts w:ascii="Arial" w:hAnsi="Arial" w:cs="Arial"/>
          <w:sz w:val="20"/>
          <w:szCs w:val="20"/>
          <w:lang w:val="pl-PL"/>
        </w:rPr>
        <w:t>)</w:t>
      </w:r>
      <w:r w:rsidRPr="00D2277C">
        <w:rPr>
          <w:rFonts w:ascii="Arial" w:hAnsi="Arial" w:cs="Arial"/>
          <w:sz w:val="20"/>
          <w:szCs w:val="20"/>
          <w:lang w:val="pl-PL"/>
        </w:rPr>
        <w:tab/>
      </w:r>
      <w:r w:rsidRPr="00D2277C">
        <w:rPr>
          <w:rFonts w:ascii="Arial" w:hAnsi="Arial" w:cs="Arial"/>
          <w:sz w:val="20"/>
          <w:szCs w:val="20"/>
          <w:lang w:val="pl-PL"/>
        </w:rPr>
        <w:tab/>
        <w:t>..............................................................</w:t>
      </w:r>
    </w:p>
    <w:p w14:paraId="31AC3824" w14:textId="77777777" w:rsidR="00CA6D9B" w:rsidRDefault="00CA6D9B" w:rsidP="00CA6D9B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p w14:paraId="53AD4CA7" w14:textId="77777777" w:rsidR="00711F72" w:rsidRPr="00D2277C" w:rsidRDefault="00711F72" w:rsidP="00366F4C">
      <w:pPr>
        <w:pStyle w:val="Standard"/>
        <w:tabs>
          <w:tab w:val="left" w:pos="3119"/>
        </w:tabs>
        <w:rPr>
          <w:rFonts w:ascii="Arial" w:hAnsi="Arial" w:cs="Arial"/>
          <w:sz w:val="20"/>
          <w:szCs w:val="20"/>
          <w:lang w:val="pl-PL"/>
        </w:rPr>
      </w:pPr>
    </w:p>
    <w:p w14:paraId="0CF0322F" w14:textId="77777777" w:rsidR="00366F4C" w:rsidRPr="00D2277C" w:rsidRDefault="00366F4C" w:rsidP="00CA6D9B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tbl>
      <w:tblPr>
        <w:tblW w:w="10065" w:type="dxa"/>
        <w:tblInd w:w="-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5954"/>
        <w:gridCol w:w="2268"/>
        <w:gridCol w:w="1276"/>
      </w:tblGrid>
      <w:tr w:rsidR="008141F7" w:rsidRPr="00D2277C" w14:paraId="3D2C1DD2" w14:textId="77777777" w:rsidTr="00E60FFE">
        <w:trPr>
          <w:tblHeader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F28E9A" w14:textId="76562F28" w:rsidR="008141F7" w:rsidRPr="00DC25BF" w:rsidRDefault="00DC25BF" w:rsidP="004C7E35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lastRenderedPageBreak/>
              <w:t>ar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557567" w14:textId="77777777" w:rsidR="008141F7" w:rsidRPr="00D2277C" w:rsidRDefault="008141F7" w:rsidP="004C7E35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D2277C">
              <w:rPr>
                <w:rFonts w:ascii="Arial" w:hAnsi="Arial" w:cs="Arial"/>
                <w:b/>
                <w:sz w:val="20"/>
                <w:szCs w:val="20"/>
                <w:lang w:val="pl-PL"/>
              </w:rPr>
              <w:t>Wymagania techniczne do przedmiotu zamówienia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85A085" w14:textId="77777777" w:rsidR="008141F7" w:rsidRPr="00D2277C" w:rsidRDefault="008141F7" w:rsidP="004C7E35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D2277C">
              <w:rPr>
                <w:rFonts w:ascii="Arial" w:hAnsi="Arial" w:cs="Arial"/>
                <w:b/>
                <w:sz w:val="20"/>
                <w:szCs w:val="20"/>
                <w:lang w:val="pl-PL"/>
              </w:rPr>
              <w:t>Wymagana wartość (parametry)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90CE18" w14:textId="77777777" w:rsidR="008141F7" w:rsidRDefault="008141F7" w:rsidP="004C7E35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D2277C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Parametr oferowany przez dostawcę </w:t>
            </w:r>
          </w:p>
          <w:p w14:paraId="686BFFAE" w14:textId="3B3B2C03" w:rsidR="008141F7" w:rsidRPr="00D2277C" w:rsidRDefault="008141F7" w:rsidP="004C7E35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D2277C">
              <w:rPr>
                <w:rFonts w:ascii="Arial" w:hAnsi="Arial" w:cs="Arial"/>
                <w:b/>
                <w:sz w:val="20"/>
                <w:szCs w:val="20"/>
                <w:lang w:val="pl-PL"/>
              </w:rPr>
              <w:t>– TAK/NIE</w:t>
            </w:r>
            <w:r w:rsidR="003626B0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lub PODAĆ</w:t>
            </w:r>
            <w:r w:rsidRPr="00D2277C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*</w:t>
            </w:r>
          </w:p>
        </w:tc>
      </w:tr>
      <w:tr w:rsidR="008141F7" w:rsidRPr="00D2277C" w14:paraId="60B30F05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80CDF0" w14:textId="77777777" w:rsidR="008141F7" w:rsidRPr="00DC25BF" w:rsidRDefault="008141F7" w:rsidP="004C7E35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DC25BF">
              <w:rPr>
                <w:rFonts w:ascii="Arial" w:hAnsi="Arial" w:cs="Arial"/>
                <w:b/>
                <w:sz w:val="20"/>
                <w:szCs w:val="20"/>
                <w:lang w:val="pl-PL"/>
              </w:rPr>
              <w:t>1</w:t>
            </w: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69696C" w14:textId="77777777" w:rsidR="008141F7" w:rsidRPr="00DC25BF" w:rsidRDefault="008141F7" w:rsidP="004C7E35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DC25BF">
              <w:rPr>
                <w:rFonts w:ascii="Arial" w:hAnsi="Arial" w:cs="Arial"/>
                <w:b/>
                <w:sz w:val="20"/>
                <w:szCs w:val="20"/>
                <w:lang w:val="pl-PL"/>
              </w:rPr>
              <w:t>2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FE2A08" w14:textId="77777777" w:rsidR="008141F7" w:rsidRPr="00DC25BF" w:rsidRDefault="008141F7" w:rsidP="004C7E35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DC25BF">
              <w:rPr>
                <w:rFonts w:ascii="Arial" w:hAnsi="Arial" w:cs="Arial"/>
                <w:b/>
                <w:sz w:val="20"/>
                <w:szCs w:val="20"/>
                <w:lang w:val="pl-PL"/>
              </w:rPr>
              <w:t>3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9F278F" w14:textId="77777777" w:rsidR="008141F7" w:rsidRPr="00DC25BF" w:rsidRDefault="008141F7" w:rsidP="004C7E35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DC25BF">
              <w:rPr>
                <w:rFonts w:ascii="Arial" w:hAnsi="Arial" w:cs="Arial"/>
                <w:b/>
                <w:sz w:val="20"/>
                <w:szCs w:val="20"/>
                <w:lang w:val="pl-PL"/>
              </w:rPr>
              <w:t>4</w:t>
            </w:r>
          </w:p>
        </w:tc>
      </w:tr>
      <w:tr w:rsidR="008141F7" w:rsidRPr="00D2277C" w14:paraId="3503E776" w14:textId="77777777" w:rsidTr="009C3345">
        <w:tc>
          <w:tcPr>
            <w:tcW w:w="10065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1C6964" w14:textId="2F19068B" w:rsidR="008141F7" w:rsidRPr="00DC25BF" w:rsidRDefault="008141F7" w:rsidP="004C7E35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DC25BF"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Parametry ogólne</w:t>
            </w:r>
          </w:p>
        </w:tc>
      </w:tr>
      <w:tr w:rsidR="009C3345" w:rsidRPr="00D2277C" w14:paraId="1C5E8142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1D4075" w14:textId="77777777" w:rsidR="009C3345" w:rsidRPr="009C3345" w:rsidRDefault="009C3345" w:rsidP="009C3345">
            <w:pPr>
              <w:pStyle w:val="Standard"/>
              <w:ind w:left="425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3EA605" w14:textId="432D8993" w:rsidR="009C3345" w:rsidRPr="009C3345" w:rsidRDefault="009C3345" w:rsidP="00DC25BF">
            <w:pPr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  <w:r w:rsidRPr="009C3345"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  <w:t>Wymagania ogólne dotyczące zamawianych urządzeń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73B54E" w14:textId="0EF15D73" w:rsidR="009C3345" w:rsidRPr="009C3345" w:rsidRDefault="009C3345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FF409C" w14:textId="74A6A9E8" w:rsidR="009C3345" w:rsidRPr="009C3345" w:rsidRDefault="009C3345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C3345" w:rsidRPr="00D2277C" w14:paraId="216CABF9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11DF9E" w14:textId="77777777" w:rsidR="009C3345" w:rsidRPr="009C3345" w:rsidRDefault="009C3345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BC642D" w14:textId="772914FA" w:rsidR="009C3345" w:rsidRPr="009C3345" w:rsidRDefault="009C3345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9C3345">
              <w:rPr>
                <w:rFonts w:ascii="Arial" w:hAnsi="Arial" w:cs="Arial"/>
                <w:kern w:val="28"/>
                <w:sz w:val="20"/>
                <w:szCs w:val="20"/>
              </w:rPr>
              <w:t>Wydruk monochromatyczny formatu A4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5BD988" w14:textId="06312491" w:rsidR="009C3345" w:rsidRPr="009C3345" w:rsidRDefault="009C3345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B50AD1" w14:textId="77777777" w:rsidR="009C3345" w:rsidRPr="009C3345" w:rsidRDefault="009C3345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C3345" w:rsidRPr="00D2277C" w14:paraId="442B781A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F60E75" w14:textId="77777777" w:rsidR="009C3345" w:rsidRPr="009C3345" w:rsidRDefault="009C3345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9567A3" w14:textId="382EA180" w:rsidR="009C3345" w:rsidRPr="009C3345" w:rsidRDefault="009C3345" w:rsidP="00DC25BF">
            <w:pPr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9C3345">
              <w:rPr>
                <w:rFonts w:ascii="Arial" w:hAnsi="Arial" w:cs="Arial"/>
                <w:sz w:val="20"/>
                <w:szCs w:val="20"/>
              </w:rPr>
              <w:t>Mają ten sam typ tonera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B5967C" w14:textId="5BC11EFA" w:rsidR="009C3345" w:rsidRPr="009C3345" w:rsidRDefault="009C3345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334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5AC459" w14:textId="77777777" w:rsidR="009C3345" w:rsidRPr="009C3345" w:rsidRDefault="009C3345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508D7DC2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D755DA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05705F" w14:textId="5F386770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  <w:t>Urządzenia drukujące (30 sztuk)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B4E718" w14:textId="77777777" w:rsidR="00DC25BF" w:rsidRPr="00DC25BF" w:rsidRDefault="00DC25BF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1263DB" w14:textId="77777777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5B4CCD36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33581E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C84D4C" w14:textId="5ACEFA09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Funkcje: druk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49FA49" w14:textId="2E41396E" w:rsidR="00DC25BF" w:rsidRPr="00DC25BF" w:rsidRDefault="00DC25BF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13734C" w14:textId="0F635C59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52DE60D9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69686F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D83FAA" w14:textId="4A38A022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Technologia laserowa monochromatyczna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0F58B1" w14:textId="1017A818" w:rsidR="00DC25BF" w:rsidRPr="00DC25BF" w:rsidRDefault="00DC25BF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CA4268" w14:textId="71DA7B0D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7EF241B1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363980" w14:textId="769868DF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48C715" w14:textId="18CFBC1B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Prędkość druku jednostronnego 48 str./min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0A3376" w14:textId="0DC62F25" w:rsidR="00DC25BF" w:rsidRPr="00DC25BF" w:rsidRDefault="00DC25BF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6536F8" w14:textId="65AF8ED1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55EDBB51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CF1C63" w14:textId="070B61F5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80C9D2" w14:textId="1D63E1FD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Czas wydruku pierwszej strony 7 s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CB5E8C" w14:textId="33DBC585" w:rsidR="00DC25BF" w:rsidRPr="00DC25BF" w:rsidRDefault="00DC25BF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F6F1DC" w14:textId="1B06D3C0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466F4250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38012C" w14:textId="11354D8B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91C5C2" w14:textId="43BFF83A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Rzeczywista rozdzielczość druku min. 1200x1200 dpi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5C75FA" w14:textId="195ECA2A" w:rsidR="00DC25BF" w:rsidRPr="00DC25BF" w:rsidRDefault="00DC25BF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26AAC7" w14:textId="6FF62ED6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0A7884AD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4FD10D" w14:textId="647E5C89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13BF55" w14:textId="4356229B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Interfejsy: USB, Ethernet, AirPrint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9FF106" w14:textId="26BDCF85" w:rsidR="00DC25BF" w:rsidRPr="00DC25BF" w:rsidRDefault="00DC25BF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EE6884" w14:textId="526FA986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445A83E7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869F1D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05166B" w14:textId="4FE531F4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Automatyczne drukowanie dwustronne A4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39F098" w14:textId="542DF5FB" w:rsidR="00DC25BF" w:rsidRPr="00DC25BF" w:rsidRDefault="00DC25BF" w:rsidP="00DC25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CFDC73" w14:textId="20C7552B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225D8ADE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8311C1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4CF4FA" w14:textId="4AAFF39A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Podajnik papieru: 250 arkuszy 75 g/m2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5EE8D3" w14:textId="248B44D8" w:rsidR="00DC25BF" w:rsidRPr="00DC25BF" w:rsidRDefault="00DC25BF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169D80" w14:textId="1A1B2425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681B0715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A51F5E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B1463E" w14:textId="69F8E2B4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Maksymalna pojemność podajników 1000 arkuszy 75 g/m2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E0A459" w14:textId="77898F68" w:rsidR="00DC25BF" w:rsidRPr="00DC25BF" w:rsidRDefault="00DC25BF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0DAC6C" w14:textId="1E466AE6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69177D76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EB987A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45828C" w14:textId="4C94C550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Gramatura papieru 60 - 230 g/m2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AE0302" w14:textId="1341A5B7" w:rsidR="00DC25BF" w:rsidRPr="00DC25BF" w:rsidRDefault="00DC25BF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B64EE0" w14:textId="0E7FA9A9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11D62FEB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351645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A43F51" w14:textId="1F07E0AE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Gramatura druku dwustronnego 60-100 g/m2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1DCFA1" w14:textId="08DC4C58" w:rsidR="00DC25BF" w:rsidRPr="00DC25BF" w:rsidRDefault="00DC25BF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B33F17" w14:textId="529C8366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532DE456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F8FE4B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407EBA" w14:textId="18312B41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Obsługiwane formaty: A4-A6, niestandardowe w zakresie 77 mm x 215 mm (szerokość) - 127mm x 355mm (długość)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4A8C9A" w14:textId="2714F701" w:rsidR="00DC25BF" w:rsidRPr="00DC25BF" w:rsidRDefault="00DC25BF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009A0E" w14:textId="5969B313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1284769F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DA35E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9104C0" w14:textId="472E27E5" w:rsidR="00DC25BF" w:rsidRPr="00DC25BF" w:rsidRDefault="00AC5A90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AC5A90">
              <w:rPr>
                <w:rFonts w:ascii="Arial" w:hAnsi="Arial" w:cs="Arial"/>
                <w:sz w:val="20"/>
                <w:szCs w:val="20"/>
              </w:rPr>
              <w:t>Rekomendowana przez producenta eksploatacja w zestawie pozwalająca wydrukować z jednego tonera minimum 10 000 stron zgodnie z normą ISO/IEC 19752</w:t>
            </w:r>
            <w:r w:rsidR="00BA3A87">
              <w:rPr>
                <w:rFonts w:ascii="Arial" w:hAnsi="Arial" w:cs="Arial"/>
                <w:sz w:val="20"/>
                <w:szCs w:val="20"/>
              </w:rPr>
              <w:t xml:space="preserve"> lub równoważną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6FE4B0" w14:textId="465EBB73" w:rsidR="00DC25BF" w:rsidRPr="00DC25BF" w:rsidRDefault="00DC25BF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A4EA7C" w14:textId="4707C3A2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1ABC8BCD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C768FB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13605E" w14:textId="37296EEA" w:rsidR="00DC25BF" w:rsidRPr="00DC25BF" w:rsidRDefault="00AC5A90" w:rsidP="00DC25BF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C5A90">
              <w:rPr>
                <w:rFonts w:ascii="Arial" w:hAnsi="Arial" w:cs="Arial"/>
                <w:sz w:val="20"/>
                <w:szCs w:val="20"/>
              </w:rPr>
              <w:t>Obsługa pojedynczego tonera o wydajności min: 10 000 stron zgodnie z normą ISO/IEC 19752</w:t>
            </w:r>
            <w:r w:rsidR="00BA3A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3A87" w:rsidRPr="00BA3A87">
              <w:rPr>
                <w:rFonts w:ascii="Arial" w:hAnsi="Arial" w:cs="Arial"/>
                <w:sz w:val="20"/>
                <w:szCs w:val="20"/>
                <w:lang w:val="pl-PL"/>
              </w:rPr>
              <w:t>lub równoważną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64C14D" w14:textId="6EB278F8" w:rsidR="00DC25BF" w:rsidRPr="00DC25BF" w:rsidRDefault="00DC25BF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5887EF" w14:textId="0FE8EEA1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7E2C8E07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4C02ED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191490" w14:textId="220C5D88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Sterowniki dla systemu MS Windows 10 lub nowszy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36C9AE" w14:textId="1EE214C4" w:rsidR="00DC25BF" w:rsidRPr="00DC25BF" w:rsidRDefault="00DC25BF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E3EB3B" w14:textId="49D0919F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D35DC" w:rsidRPr="00D2277C" w14:paraId="35B81214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EED6AC" w14:textId="77777777" w:rsidR="005D35DC" w:rsidRPr="00DC25BF" w:rsidRDefault="005D35DC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D8EDF3" w14:textId="72535A9A" w:rsidR="005D35DC" w:rsidRPr="005D35DC" w:rsidRDefault="005D35DC" w:rsidP="005D35DC">
            <w:pPr>
              <w:rPr>
                <w:rFonts w:ascii="Arial" w:hAnsi="Arial" w:cs="Arial"/>
                <w:sz w:val="20"/>
                <w:szCs w:val="20"/>
              </w:rPr>
            </w:pPr>
            <w:r w:rsidRPr="005D35DC">
              <w:rPr>
                <w:rFonts w:ascii="Arial" w:hAnsi="Arial" w:cs="Arial"/>
                <w:sz w:val="20"/>
                <w:szCs w:val="20"/>
              </w:rPr>
              <w:t>Parametr wydajność tonera:</w:t>
            </w:r>
          </w:p>
          <w:p w14:paraId="262D54A7" w14:textId="693264F5" w:rsidR="005D35DC" w:rsidRPr="005D35DC" w:rsidRDefault="005D35DC" w:rsidP="005D35D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5DC">
              <w:rPr>
                <w:rFonts w:ascii="Arial" w:hAnsi="Arial" w:cs="Arial"/>
                <w:b/>
                <w:bCs/>
                <w:sz w:val="20"/>
                <w:szCs w:val="20"/>
              </w:rPr>
              <w:t>Min. 10001 – 10500 -0 p</w:t>
            </w:r>
            <w:ins w:id="0" w:author="Sowisło Topolewski Kancelaria Adwokatów i Radców Prawnych S.K.A." w:date="2025-12-11T09:36:00Z" w16du:dateUtc="2025-12-11T08:36:00Z">
              <w:r w:rsidR="0001154F">
                <w:rPr>
                  <w:rFonts w:ascii="Arial" w:hAnsi="Arial" w:cs="Arial"/>
                  <w:b/>
                  <w:bCs/>
                  <w:sz w:val="20"/>
                  <w:szCs w:val="20"/>
                </w:rPr>
                <w:t>kt</w:t>
              </w:r>
            </w:ins>
            <w:del w:id="1" w:author="Sowisło Topolewski Kancelaria Adwokatów i Radców Prawnych S.K.A." w:date="2025-12-11T09:36:00Z" w16du:dateUtc="2025-12-11T08:36:00Z">
              <w:r w:rsidRPr="005D35DC" w:rsidDel="0001154F">
                <w:rPr>
                  <w:rFonts w:ascii="Arial" w:hAnsi="Arial" w:cs="Arial"/>
                  <w:b/>
                  <w:bCs/>
                  <w:sz w:val="20"/>
                  <w:szCs w:val="20"/>
                </w:rPr>
                <w:delText>tk</w:delText>
              </w:r>
            </w:del>
          </w:p>
          <w:p w14:paraId="3415482F" w14:textId="4F1C9816" w:rsidR="005D35DC" w:rsidRPr="005D35DC" w:rsidRDefault="005D35DC" w:rsidP="005D35D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5DC">
              <w:rPr>
                <w:rFonts w:ascii="Arial" w:hAnsi="Arial" w:cs="Arial"/>
                <w:b/>
                <w:bCs/>
                <w:sz w:val="20"/>
                <w:szCs w:val="20"/>
              </w:rPr>
              <w:t>10501 – 10999 -10 p</w:t>
            </w:r>
            <w:ins w:id="2" w:author="Sowisło Topolewski Kancelaria Adwokatów i Radców Prawnych S.K.A." w:date="2025-12-11T09:37:00Z" w16du:dateUtc="2025-12-11T08:37:00Z">
              <w:r w:rsidR="0001154F">
                <w:rPr>
                  <w:rFonts w:ascii="Arial" w:hAnsi="Arial" w:cs="Arial"/>
                  <w:b/>
                  <w:bCs/>
                  <w:sz w:val="20"/>
                  <w:szCs w:val="20"/>
                </w:rPr>
                <w:t>kt</w:t>
              </w:r>
            </w:ins>
            <w:del w:id="3" w:author="Sowisło Topolewski Kancelaria Adwokatów i Radców Prawnych S.K.A." w:date="2025-12-11T09:36:00Z" w16du:dateUtc="2025-12-11T08:36:00Z">
              <w:r w:rsidRPr="005D35DC" w:rsidDel="0001154F">
                <w:rPr>
                  <w:rFonts w:ascii="Arial" w:hAnsi="Arial" w:cs="Arial"/>
                  <w:b/>
                  <w:bCs/>
                  <w:sz w:val="20"/>
                  <w:szCs w:val="20"/>
                </w:rPr>
                <w:delText>tk</w:delText>
              </w:r>
            </w:del>
          </w:p>
          <w:p w14:paraId="2F7F11C9" w14:textId="685A3013" w:rsidR="005D35DC" w:rsidRPr="005D35DC" w:rsidRDefault="005D35DC" w:rsidP="005D35D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5DC">
              <w:rPr>
                <w:rFonts w:ascii="Arial" w:hAnsi="Arial" w:cs="Arial"/>
                <w:b/>
                <w:bCs/>
                <w:sz w:val="20"/>
                <w:szCs w:val="20"/>
              </w:rPr>
              <w:t>11000 – i więcej 20 p</w:t>
            </w:r>
            <w:ins w:id="4" w:author="Sowisło Topolewski Kancelaria Adwokatów i Radców Prawnych S.K.A." w:date="2025-12-11T09:37:00Z" w16du:dateUtc="2025-12-11T08:37:00Z">
              <w:r w:rsidR="0001154F">
                <w:rPr>
                  <w:rFonts w:ascii="Arial" w:hAnsi="Arial" w:cs="Arial"/>
                  <w:b/>
                  <w:bCs/>
                  <w:sz w:val="20"/>
                  <w:szCs w:val="20"/>
                </w:rPr>
                <w:t>kt</w:t>
              </w:r>
            </w:ins>
            <w:del w:id="5" w:author="Sowisło Topolewski Kancelaria Adwokatów i Radców Prawnych S.K.A." w:date="2025-12-11T09:37:00Z" w16du:dateUtc="2025-12-11T08:37:00Z">
              <w:r w:rsidRPr="005D35DC" w:rsidDel="0001154F">
                <w:rPr>
                  <w:rFonts w:ascii="Arial" w:hAnsi="Arial" w:cs="Arial"/>
                  <w:b/>
                  <w:bCs/>
                  <w:sz w:val="20"/>
                  <w:szCs w:val="20"/>
                </w:rPr>
                <w:delText>tk</w:delText>
              </w:r>
            </w:del>
            <w:r w:rsidRPr="005D35DC"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</w:p>
          <w:p w14:paraId="05AE5509" w14:textId="77777777" w:rsidR="005D35DC" w:rsidRPr="00DC25BF" w:rsidRDefault="005D35DC" w:rsidP="00DC25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00F7DD" w14:textId="0C1E5075" w:rsidR="005D35DC" w:rsidRPr="00DC25BF" w:rsidRDefault="005D35DC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31989A" w14:textId="3102F697" w:rsidR="005D35DC" w:rsidRPr="00DC25BF" w:rsidRDefault="005D35DC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Podać wydajność tonera</w:t>
            </w:r>
          </w:p>
        </w:tc>
      </w:tr>
      <w:tr w:rsidR="005D35DC" w:rsidRPr="00D2277C" w14:paraId="1DC2803F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76F63C" w14:textId="77777777" w:rsidR="005D35DC" w:rsidRPr="00DC25BF" w:rsidRDefault="005D35DC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EC2A2C" w14:textId="2787E86B" w:rsidR="005D35DC" w:rsidRPr="005D35DC" w:rsidRDefault="005D35DC" w:rsidP="005D35DC">
            <w:pPr>
              <w:rPr>
                <w:rFonts w:ascii="Arial" w:hAnsi="Arial" w:cs="Arial"/>
                <w:sz w:val="20"/>
                <w:szCs w:val="20"/>
              </w:rPr>
            </w:pPr>
            <w:r w:rsidRPr="005D35DC">
              <w:rPr>
                <w:rFonts w:ascii="Arial" w:hAnsi="Arial" w:cs="Arial"/>
                <w:sz w:val="20"/>
                <w:szCs w:val="20"/>
              </w:rPr>
              <w:t xml:space="preserve">Bęben zintegrowany z tonerem – </w:t>
            </w:r>
            <w:r w:rsidRPr="005D35DC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ins w:id="6" w:author="Sowisło Topolewski Kancelaria Adwokatów i Radców Prawnych S.K.A." w:date="2025-12-11T09:37:00Z" w16du:dateUtc="2025-12-11T08:37:00Z">
              <w:r w:rsidR="0001154F">
                <w:rPr>
                  <w:rFonts w:ascii="Arial" w:hAnsi="Arial" w:cs="Arial"/>
                  <w:b/>
                  <w:bCs/>
                  <w:sz w:val="20"/>
                  <w:szCs w:val="20"/>
                </w:rPr>
                <w:t xml:space="preserve"> pkt</w:t>
              </w:r>
            </w:ins>
            <w:del w:id="7" w:author="Sowisło Topolewski Kancelaria Adwokatów i Radców Prawnych S.K.A." w:date="2025-12-11T09:37:00Z" w16du:dateUtc="2025-12-11T08:37:00Z">
              <w:r w:rsidRPr="005D35DC" w:rsidDel="0001154F">
                <w:rPr>
                  <w:rFonts w:ascii="Arial" w:hAnsi="Arial" w:cs="Arial"/>
                  <w:b/>
                  <w:bCs/>
                  <w:sz w:val="20"/>
                  <w:szCs w:val="20"/>
                </w:rPr>
                <w:delText>ptk</w:delText>
              </w:r>
            </w:del>
          </w:p>
          <w:p w14:paraId="14D1478C" w14:textId="2FB56B13" w:rsidR="005D35DC" w:rsidRPr="005D35DC" w:rsidRDefault="005D35DC" w:rsidP="005D35DC">
            <w:pPr>
              <w:rPr>
                <w:rFonts w:ascii="Arial" w:hAnsi="Arial" w:cs="Arial"/>
                <w:sz w:val="20"/>
                <w:szCs w:val="20"/>
              </w:rPr>
            </w:pPr>
            <w:r w:rsidRPr="005D35DC">
              <w:rPr>
                <w:rFonts w:ascii="Arial" w:hAnsi="Arial" w:cs="Arial"/>
                <w:sz w:val="20"/>
                <w:szCs w:val="20"/>
              </w:rPr>
              <w:t xml:space="preserve">Bęben oddzielny od tonera – </w:t>
            </w:r>
            <w:r w:rsidRPr="005D35DC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  <w:ins w:id="8" w:author="Sowisło Topolewski Kancelaria Adwokatów i Radców Prawnych S.K.A." w:date="2025-12-11T09:37:00Z" w16du:dateUtc="2025-12-11T08:37:00Z">
              <w:r w:rsidR="0001154F">
                <w:rPr>
                  <w:rFonts w:ascii="Arial" w:hAnsi="Arial" w:cs="Arial"/>
                  <w:b/>
                  <w:bCs/>
                  <w:sz w:val="20"/>
                  <w:szCs w:val="20"/>
                </w:rPr>
                <w:t xml:space="preserve"> pkt</w:t>
              </w:r>
            </w:ins>
            <w:del w:id="9" w:author="Sowisło Topolewski Kancelaria Adwokatów i Radców Prawnych S.K.A." w:date="2025-12-11T09:37:00Z" w16du:dateUtc="2025-12-11T08:37:00Z">
              <w:r w:rsidRPr="005D35DC" w:rsidDel="0001154F">
                <w:rPr>
                  <w:rFonts w:ascii="Arial" w:hAnsi="Arial" w:cs="Arial"/>
                  <w:b/>
                  <w:bCs/>
                  <w:sz w:val="20"/>
                  <w:szCs w:val="20"/>
                </w:rPr>
                <w:delText>ptk</w:delText>
              </w:r>
            </w:del>
            <w:r w:rsidRPr="005D35DC"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B280FA" w14:textId="573A652F" w:rsidR="005D35DC" w:rsidRDefault="005D35DC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0ADCB9" w14:textId="523A0572" w:rsidR="005D35DC" w:rsidRDefault="005D35DC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D35DC">
              <w:rPr>
                <w:rFonts w:ascii="Arial" w:hAnsi="Arial" w:cs="Arial"/>
                <w:sz w:val="20"/>
                <w:szCs w:val="20"/>
                <w:lang w:val="pl-PL"/>
              </w:rPr>
              <w:t>Podać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</w:tr>
      <w:tr w:rsidR="00AC5A90" w:rsidRPr="00D2277C" w14:paraId="25A8A4E7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56D664" w14:textId="77777777" w:rsidR="00AC5A90" w:rsidRPr="00DC25BF" w:rsidRDefault="00AC5A90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6B754C" w14:textId="253BC619" w:rsidR="00AC5A90" w:rsidRPr="00DC25BF" w:rsidRDefault="00AC5A90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kern w:val="28"/>
                <w:sz w:val="20"/>
                <w:szCs w:val="20"/>
              </w:rPr>
              <w:t xml:space="preserve">Gwarancja producenta min. </w:t>
            </w:r>
            <w:r w:rsidR="004114F4">
              <w:rPr>
                <w:rFonts w:ascii="Arial" w:hAnsi="Arial" w:cs="Arial"/>
                <w:kern w:val="28"/>
                <w:sz w:val="20"/>
                <w:szCs w:val="20"/>
              </w:rPr>
              <w:t>3</w:t>
            </w:r>
            <w:r w:rsidRPr="00DC25BF">
              <w:rPr>
                <w:rFonts w:ascii="Arial" w:hAnsi="Arial" w:cs="Arial"/>
                <w:kern w:val="28"/>
                <w:sz w:val="20"/>
                <w:szCs w:val="20"/>
              </w:rPr>
              <w:t xml:space="preserve"> lata z serwisem na miejscu</w:t>
            </w:r>
            <w:r w:rsidR="008B0C03">
              <w:rPr>
                <w:rFonts w:ascii="Arial" w:hAnsi="Arial" w:cs="Arial"/>
                <w:kern w:val="28"/>
                <w:sz w:val="20"/>
                <w:szCs w:val="20"/>
              </w:rPr>
              <w:t xml:space="preserve">                      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7FBC93" w14:textId="783F7007" w:rsidR="00AC5A90" w:rsidRPr="00DC25BF" w:rsidRDefault="005D35DC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7236AE" w14:textId="59680885" w:rsidR="00AC5A90" w:rsidRPr="00DC25BF" w:rsidRDefault="008B0C03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B0C03">
              <w:rPr>
                <w:rFonts w:ascii="Arial" w:hAnsi="Arial" w:cs="Arial"/>
                <w:sz w:val="20"/>
                <w:szCs w:val="20"/>
                <w:lang w:val="pl-PL"/>
              </w:rPr>
              <w:t>Podać</w:t>
            </w:r>
          </w:p>
        </w:tc>
      </w:tr>
      <w:tr w:rsidR="00DC25BF" w:rsidRPr="00D2277C" w14:paraId="580F811F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519B68" w14:textId="77777777" w:rsidR="00DC25BF" w:rsidRPr="00DC25BF" w:rsidRDefault="00DC25BF" w:rsidP="00DC25BF">
            <w:pPr>
              <w:pStyle w:val="Standard"/>
              <w:ind w:left="3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C3A358" w14:textId="5E45EDC9" w:rsidR="00DC25BF" w:rsidRPr="002C19F7" w:rsidRDefault="00DC25BF" w:rsidP="00DC25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19F7">
              <w:rPr>
                <w:rFonts w:ascii="Arial" w:hAnsi="Arial" w:cs="Arial"/>
                <w:b/>
                <w:bCs/>
                <w:sz w:val="20"/>
                <w:szCs w:val="20"/>
              </w:rPr>
              <w:t>Urządzenia wielofunkcyjne (20 sztuk)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5E5A82" w14:textId="7AEAC56C" w:rsidR="00DC25BF" w:rsidRPr="00DC25BF" w:rsidRDefault="00DC25BF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C30AA9" w14:textId="616F6A7C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1F2624B9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D97068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BA2011" w14:textId="56A40B18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kern w:val="28"/>
                <w:sz w:val="20"/>
                <w:szCs w:val="20"/>
              </w:rPr>
              <w:t>Funkcje: drukowanie, kopiowanie, skanowanie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6D27A8" w14:textId="3BE18ADE" w:rsidR="00DC25BF" w:rsidRPr="00DC25BF" w:rsidRDefault="00DC25BF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973F0F" w14:textId="0A54FC34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552719DE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5B90A5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C8CFB2" w14:textId="5006D02F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kern w:val="28"/>
                <w:sz w:val="20"/>
                <w:szCs w:val="20"/>
              </w:rPr>
              <w:t>Technologia laserowa monochromatyczna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D4E3FD" w14:textId="756CA12C" w:rsidR="00DC25BF" w:rsidRPr="00DC25BF" w:rsidRDefault="00DC25BF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3B325C" w14:textId="795C129B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50F82DD1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184AA4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F44C1F" w14:textId="5CF82F0C" w:rsidR="00DC25BF" w:rsidRPr="00DC25BF" w:rsidRDefault="00DC25BF" w:rsidP="00DC25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25BF">
              <w:rPr>
                <w:rFonts w:ascii="Arial" w:hAnsi="Arial" w:cs="Arial"/>
                <w:kern w:val="28"/>
                <w:sz w:val="20"/>
                <w:szCs w:val="20"/>
              </w:rPr>
              <w:t>Prędkość druku jednostronnego 48 str./min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19133B" w14:textId="67B73E65" w:rsidR="00DC25BF" w:rsidRPr="00DC25BF" w:rsidRDefault="00DC25BF" w:rsidP="00DC25BF">
            <w:pPr>
              <w:pStyle w:val="Standard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03B3B2" w14:textId="5C42BB98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35EF2275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028F2E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3BB2E5" w14:textId="1761B5AC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kern w:val="28"/>
                <w:sz w:val="20"/>
                <w:szCs w:val="20"/>
              </w:rPr>
              <w:t>Czas wydruku pierwszej strony 7 s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4AFD91" w14:textId="3A9E9CD4" w:rsidR="00DC25BF" w:rsidRPr="00DC25BF" w:rsidRDefault="00DC25BF" w:rsidP="00DC25BF">
            <w:pPr>
              <w:pStyle w:val="Standard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 w:bidi="ar-SA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EE7F9E" w14:textId="072396A8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7A9E7321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09ABDC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12EA18" w14:textId="1D074B2F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kern w:val="28"/>
                <w:sz w:val="20"/>
                <w:szCs w:val="20"/>
              </w:rPr>
              <w:t>Rzeczywista rozdzielczość druku min. 1200x1200 dpi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AB6605" w14:textId="0133608E" w:rsidR="00DC25BF" w:rsidRPr="00DC25BF" w:rsidRDefault="00DC25BF" w:rsidP="00DC25BF">
            <w:pPr>
              <w:pStyle w:val="Standard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pl-PL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75BCB5" w14:textId="7B5755BD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1735A12A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B3AABB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A99796" w14:textId="000B100F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kern w:val="28"/>
                <w:sz w:val="20"/>
                <w:szCs w:val="20"/>
              </w:rPr>
              <w:t>Interfejsy: USB, Ethernet, AirPrint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290C30" w14:textId="4C67100F" w:rsidR="00DC25BF" w:rsidRPr="00DC25BF" w:rsidRDefault="00DC25BF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C57E34" w14:textId="60812207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0A0C37B9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037B55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9F1E15" w14:textId="2FD4DB44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kern w:val="28"/>
                <w:sz w:val="20"/>
                <w:szCs w:val="20"/>
              </w:rPr>
              <w:t>Automatyczne drukowanie dwustronne A4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51D9ED" w14:textId="7333648D" w:rsidR="00DC25BF" w:rsidRPr="00DC25BF" w:rsidRDefault="00DC25BF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22522E" w14:textId="77777777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5A41AE7F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07B6D5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FDABEB" w14:textId="04609BF0" w:rsidR="00DC25BF" w:rsidRPr="00DC25BF" w:rsidRDefault="00DC25BF" w:rsidP="00DC25BF">
            <w:pPr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DC25BF">
              <w:rPr>
                <w:rFonts w:ascii="Arial" w:hAnsi="Arial" w:cs="Arial"/>
                <w:kern w:val="28"/>
                <w:sz w:val="20"/>
                <w:szCs w:val="20"/>
              </w:rPr>
              <w:t>Podajnik papieru: 250 arkuszy 75 g/m2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B94C75" w14:textId="094B025C" w:rsidR="00DC25BF" w:rsidRPr="00DC25BF" w:rsidRDefault="00DC25BF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B71F8A" w14:textId="77777777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69382D7E" w14:textId="77777777" w:rsidTr="009C3345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C66913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B9EFDF" w14:textId="5C1F1F4A" w:rsidR="00DC25BF" w:rsidRPr="00DC25BF" w:rsidRDefault="00DC25BF" w:rsidP="00DC25BF">
            <w:pPr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DC25BF">
              <w:rPr>
                <w:rFonts w:ascii="Arial" w:hAnsi="Arial" w:cs="Arial"/>
                <w:kern w:val="28"/>
                <w:sz w:val="20"/>
                <w:szCs w:val="20"/>
              </w:rPr>
              <w:t>Podajnik papieru ręczny: 100 arkuszy 75 g/m2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33FC22" w14:textId="0BC310AC" w:rsidR="00DC25BF" w:rsidRPr="00DC25BF" w:rsidRDefault="00DC25BF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C47B8" w14:textId="77777777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54EF28E5" w14:textId="77777777" w:rsidTr="009C3345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F4AECE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E2E0A9" w14:textId="099E3E8E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kern w:val="28"/>
                <w:sz w:val="20"/>
                <w:szCs w:val="20"/>
              </w:rPr>
              <w:t>Maksymalna pojemność podajników 1000 arkuszy 75 g/m2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D1B835" w14:textId="26578159" w:rsidR="00DC25BF" w:rsidRPr="00DC25BF" w:rsidRDefault="00DC25BF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948E6A" w14:textId="2BD6C81C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229E2686" w14:textId="77777777" w:rsidTr="009C3345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00B31A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E3EB74" w14:textId="456C9EEC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kern w:val="28"/>
                <w:sz w:val="20"/>
                <w:szCs w:val="20"/>
              </w:rPr>
              <w:t>Gramatura papieru 60 - 230 g/m2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CC701F" w14:textId="3903DEF9" w:rsidR="00DC25BF" w:rsidRPr="00DC25BF" w:rsidRDefault="00DC25BF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F62AD5" w14:textId="69C7B0DD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3BF7294D" w14:textId="77777777" w:rsidTr="009C3345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389B8D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B444E5" w14:textId="2C1E6C15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kern w:val="28"/>
                <w:sz w:val="20"/>
                <w:szCs w:val="20"/>
              </w:rPr>
              <w:t>Gramatura druku dwustronnego 60-100 g/m2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C3C269" w14:textId="78E3B040" w:rsidR="00DC25BF" w:rsidRPr="00DC25BF" w:rsidRDefault="00DC25BF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05F8FB" w14:textId="2CD8EE32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6F8BDE0C" w14:textId="77777777" w:rsidTr="009C3345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F83D47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537927" w14:textId="216F3382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kern w:val="28"/>
                <w:sz w:val="20"/>
                <w:szCs w:val="20"/>
              </w:rPr>
              <w:t>Obsługiwane formaty: A4-A6, niestandardowe w zakresie 77 mm x 215 mm (szerokość) - 127mm x 355mm (długość)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5B9506" w14:textId="26C17C9A" w:rsidR="00DC25BF" w:rsidRPr="00DC25BF" w:rsidRDefault="00DC25BF" w:rsidP="00DC25B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70E86F" w14:textId="1936BAD3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69A31EB5" w14:textId="77777777" w:rsidTr="009C3345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D26CA4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9EBA34" w14:textId="11A36E75" w:rsidR="00DC25BF" w:rsidRPr="00DC25BF" w:rsidRDefault="00AC5A90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AC5A90">
              <w:rPr>
                <w:rFonts w:ascii="Arial" w:hAnsi="Arial" w:cs="Arial"/>
                <w:kern w:val="28"/>
                <w:sz w:val="20"/>
                <w:szCs w:val="20"/>
              </w:rPr>
              <w:t>Rekomendowana przez producenta eksploatacja w zestawie pozwalająca wydrukować z jednego tonera minimum 10 000 stron zgodnie z normą ISO/IEC 19752</w:t>
            </w:r>
            <w:r w:rsidR="00BA3A87">
              <w:rPr>
                <w:rFonts w:ascii="Arial" w:hAnsi="Arial" w:cs="Arial"/>
                <w:kern w:val="28"/>
                <w:sz w:val="20"/>
                <w:szCs w:val="20"/>
              </w:rPr>
              <w:t xml:space="preserve"> </w:t>
            </w:r>
            <w:r w:rsidR="00BA3A87" w:rsidRPr="00BA3A87">
              <w:rPr>
                <w:rFonts w:ascii="Arial" w:hAnsi="Arial" w:cs="Arial"/>
                <w:kern w:val="28"/>
                <w:sz w:val="20"/>
                <w:szCs w:val="20"/>
              </w:rPr>
              <w:t>lub równoważną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5A2293" w14:textId="75B1474E" w:rsidR="00DC25BF" w:rsidRPr="00DC25BF" w:rsidRDefault="00DC25BF" w:rsidP="00DC25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ED3865" w14:textId="63A9EF24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43FD3A19" w14:textId="77777777" w:rsidTr="009C3345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DDEC1B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B7A64B" w14:textId="4C26FE03" w:rsidR="00DC25BF" w:rsidRPr="00DC25BF" w:rsidRDefault="00AC5A90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AC5A90">
              <w:rPr>
                <w:rFonts w:ascii="Arial" w:hAnsi="Arial" w:cs="Arial"/>
                <w:kern w:val="28"/>
                <w:sz w:val="20"/>
                <w:szCs w:val="20"/>
              </w:rPr>
              <w:t>Obsługa pojedynczego tonera o wydajności min: 10 000 stron zgodnie z normą ISO/IEC 19752</w:t>
            </w:r>
            <w:r w:rsidR="00BA3A87">
              <w:rPr>
                <w:rFonts w:ascii="Arial" w:hAnsi="Arial" w:cs="Arial"/>
                <w:kern w:val="28"/>
                <w:sz w:val="20"/>
                <w:szCs w:val="20"/>
              </w:rPr>
              <w:t xml:space="preserve"> </w:t>
            </w:r>
            <w:r w:rsidR="00BA3A87" w:rsidRPr="00BA3A87">
              <w:rPr>
                <w:rFonts w:ascii="Arial" w:hAnsi="Arial" w:cs="Arial"/>
                <w:kern w:val="28"/>
                <w:sz w:val="20"/>
                <w:szCs w:val="20"/>
              </w:rPr>
              <w:t>lub równoważną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7366F6" w14:textId="196B100B" w:rsidR="00DC25BF" w:rsidRPr="00DC25BF" w:rsidRDefault="00DC25BF" w:rsidP="00DC25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41AB6F" w14:textId="094824A7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12BC930E" w14:textId="77777777" w:rsidTr="009C3345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363388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63E1DD" w14:textId="04D485CF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kern w:val="28"/>
                <w:sz w:val="20"/>
                <w:szCs w:val="20"/>
              </w:rPr>
              <w:t>Sterowniki dla systemu MS Windows 10 lub nowsz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DCC60F" w14:textId="6215B2A6" w:rsidR="00DC25BF" w:rsidRPr="00DC25BF" w:rsidRDefault="00DC25BF" w:rsidP="00DC25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A70113" w14:textId="77777777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32D0BAF4" w14:textId="77777777" w:rsidTr="009C3345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AAB7F5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601AE8" w14:textId="2B3ED9F1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kern w:val="28"/>
                <w:sz w:val="20"/>
                <w:szCs w:val="20"/>
              </w:rPr>
              <w:t xml:space="preserve">Gwarancja producenta min. </w:t>
            </w:r>
            <w:r w:rsidR="004114F4">
              <w:rPr>
                <w:rFonts w:ascii="Arial" w:hAnsi="Arial" w:cs="Arial"/>
                <w:kern w:val="28"/>
                <w:sz w:val="20"/>
                <w:szCs w:val="20"/>
              </w:rPr>
              <w:t>3</w:t>
            </w:r>
            <w:r w:rsidRPr="00DC25BF">
              <w:rPr>
                <w:rFonts w:ascii="Arial" w:hAnsi="Arial" w:cs="Arial"/>
                <w:kern w:val="28"/>
                <w:sz w:val="20"/>
                <w:szCs w:val="20"/>
              </w:rPr>
              <w:t xml:space="preserve"> lata z serwisem na miejscu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F4F525" w14:textId="3A2241FC" w:rsidR="00DC25BF" w:rsidRPr="00DC25BF" w:rsidRDefault="00DC25BF" w:rsidP="00DC25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6D757D" w14:textId="4FF65586" w:rsidR="00DC25BF" w:rsidRPr="00DC25BF" w:rsidRDefault="008B0C03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B0C03">
              <w:rPr>
                <w:rFonts w:ascii="Arial" w:hAnsi="Arial" w:cs="Arial"/>
                <w:sz w:val="20"/>
                <w:szCs w:val="20"/>
                <w:lang w:val="pl-PL"/>
              </w:rPr>
              <w:t>Podać</w:t>
            </w:r>
          </w:p>
        </w:tc>
      </w:tr>
      <w:tr w:rsidR="00DC25BF" w:rsidRPr="00D2277C" w14:paraId="31C2F053" w14:textId="77777777" w:rsidTr="009C3345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A0E81A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F4EF89" w14:textId="6A0B6389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kern w:val="28"/>
                <w:sz w:val="20"/>
                <w:szCs w:val="20"/>
              </w:rPr>
              <w:t>Automatyczny podajnik oryginałów dwustronny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961630" w14:textId="774135D6" w:rsidR="00DC25BF" w:rsidRPr="00DC25BF" w:rsidRDefault="00DC25BF" w:rsidP="00DC25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DE0ADA" w14:textId="7ABD860C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1093FAF3" w14:textId="77777777" w:rsidTr="009C3345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75423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338853" w14:textId="78D2090B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kern w:val="28"/>
                <w:sz w:val="20"/>
                <w:szCs w:val="20"/>
              </w:rPr>
              <w:t>Skanowanie 56 obrazów / min.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01A82C" w14:textId="3DFB137B" w:rsidR="00DC25BF" w:rsidRPr="00DC25BF" w:rsidRDefault="00DC25BF" w:rsidP="00DC25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9D9FE2" w14:textId="77777777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170CF193" w14:textId="77777777" w:rsidTr="009C3345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0F9CAB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FA3AB7" w14:textId="50878022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kern w:val="28"/>
                <w:sz w:val="20"/>
                <w:szCs w:val="20"/>
              </w:rPr>
              <w:t>Skanowanie do PDF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AB5C38" w14:textId="5EA4F0C1" w:rsidR="00DC25BF" w:rsidRPr="00DC25BF" w:rsidRDefault="00DC25BF" w:rsidP="00DC25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FD8CBD" w14:textId="77777777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2A9CE1B8" w14:textId="77777777" w:rsidTr="009C3345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8A7666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ECDD27" w14:textId="558532AF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kern w:val="28"/>
                <w:sz w:val="20"/>
                <w:szCs w:val="20"/>
              </w:rPr>
              <w:t>8,8 cm ekran kolorowy dotykowy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ED008D" w14:textId="1214355A" w:rsidR="00DC25BF" w:rsidRPr="00DC25BF" w:rsidRDefault="00DC25BF" w:rsidP="00DC25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3B03D3" w14:textId="53CC7FE1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356EA7EB" w14:textId="77777777" w:rsidTr="009C3345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D1A04A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FF44CD" w14:textId="7E2B7CDC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kern w:val="28"/>
                <w:sz w:val="20"/>
                <w:szCs w:val="20"/>
              </w:rPr>
              <w:t>Połączenie sieciowe Ethernet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FF2126" w14:textId="7D19C7CC" w:rsidR="00DC25BF" w:rsidRPr="00DC25BF" w:rsidRDefault="00DC25BF" w:rsidP="00DC25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A77CE1" w14:textId="77777777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5A97E148" w14:textId="77777777" w:rsidTr="009C3345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467803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770D2B" w14:textId="2D05E91F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kern w:val="28"/>
                <w:sz w:val="20"/>
                <w:szCs w:val="20"/>
              </w:rPr>
              <w:t>Pamięć 512 MB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40EAAF" w14:textId="16117514" w:rsidR="00DC25BF" w:rsidRPr="00DC25BF" w:rsidRDefault="00DC25BF" w:rsidP="00DC25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782107" w14:textId="77777777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4DF62E37" w14:textId="77777777" w:rsidTr="008C19E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621D5A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0CD87E" w14:textId="47DD207F" w:rsidR="00DC25BF" w:rsidRPr="00DC25BF" w:rsidRDefault="00DC25BF" w:rsidP="00DC25BF">
            <w:pPr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kern w:val="28"/>
                <w:sz w:val="20"/>
                <w:szCs w:val="20"/>
              </w:rPr>
              <w:t>Skanowanie do e-mail, folder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DA2899" w14:textId="3CB35948" w:rsidR="00DC25BF" w:rsidRPr="00DC25BF" w:rsidRDefault="00DC25BF" w:rsidP="00DC25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5452B8" w14:textId="77777777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C25BF" w:rsidRPr="00D2277C" w14:paraId="19C6839C" w14:textId="77777777" w:rsidTr="009C3345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5DD3D5" w14:textId="77777777" w:rsidR="00DC25BF" w:rsidRPr="00DC25BF" w:rsidRDefault="00DC25BF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94646D" w14:textId="456175FC" w:rsidR="00DC25BF" w:rsidRPr="00DC25BF" w:rsidRDefault="00DC25BF" w:rsidP="00DC25BF">
            <w:pPr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DC25BF">
              <w:rPr>
                <w:rFonts w:ascii="Arial" w:hAnsi="Arial" w:cs="Arial"/>
                <w:kern w:val="28"/>
                <w:sz w:val="20"/>
                <w:szCs w:val="20"/>
              </w:rPr>
              <w:t>Wielokrotność kopii 999 stron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DD7F78" w14:textId="46F80DAD" w:rsidR="00DC25BF" w:rsidRPr="00DC25BF" w:rsidRDefault="00DC25BF" w:rsidP="00DC25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5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6FD836" w14:textId="77777777" w:rsidR="00DC25BF" w:rsidRPr="00DC25BF" w:rsidRDefault="00DC25BF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D35DC" w:rsidRPr="00D2277C" w14:paraId="67D3387F" w14:textId="77777777" w:rsidTr="009C3345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8F405C" w14:textId="77777777" w:rsidR="005D35DC" w:rsidRPr="00DC25BF" w:rsidRDefault="005D35DC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2EB9E4" w14:textId="77777777" w:rsidR="005D35DC" w:rsidRPr="005D35DC" w:rsidRDefault="005D35DC" w:rsidP="005D35DC">
            <w:pPr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5D35DC">
              <w:rPr>
                <w:rFonts w:ascii="Arial" w:hAnsi="Arial" w:cs="Arial"/>
                <w:kern w:val="28"/>
                <w:sz w:val="20"/>
                <w:szCs w:val="20"/>
              </w:rPr>
              <w:t>Parametr wydajność tonera:</w:t>
            </w:r>
          </w:p>
          <w:p w14:paraId="3D9E0DD6" w14:textId="77777777" w:rsidR="005D35DC" w:rsidRPr="005D35DC" w:rsidRDefault="005D35DC" w:rsidP="005D35DC">
            <w:pPr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  <w:r w:rsidRPr="005D35DC"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  <w:t>Min. 10001 – 10500 -0 ptk</w:t>
            </w:r>
          </w:p>
          <w:p w14:paraId="73859272" w14:textId="77777777" w:rsidR="005D35DC" w:rsidRPr="005D35DC" w:rsidRDefault="005D35DC" w:rsidP="005D35DC">
            <w:pPr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  <w:r w:rsidRPr="005D35DC"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  <w:t>10501 – 10999 -10 ptk</w:t>
            </w:r>
          </w:p>
          <w:p w14:paraId="03A4CD50" w14:textId="66501918" w:rsidR="005D35DC" w:rsidRPr="00DC25BF" w:rsidRDefault="005D35DC" w:rsidP="005D35DC">
            <w:pPr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5D35DC"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  <w:t>11000 – i więcej 20 ptk*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6518E7" w14:textId="368D7F97" w:rsidR="005D35DC" w:rsidRPr="00DC25BF" w:rsidRDefault="005D35DC" w:rsidP="00DC25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794185" w14:textId="6D64856A" w:rsidR="005D35DC" w:rsidRPr="00DC25BF" w:rsidRDefault="005D35DC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D35DC">
              <w:rPr>
                <w:rFonts w:ascii="Arial" w:hAnsi="Arial" w:cs="Arial"/>
                <w:sz w:val="20"/>
                <w:szCs w:val="20"/>
                <w:lang w:val="pl-PL"/>
              </w:rPr>
              <w:t>Podać wydajność tonera</w:t>
            </w:r>
          </w:p>
        </w:tc>
      </w:tr>
      <w:tr w:rsidR="005D35DC" w:rsidRPr="00D2277C" w14:paraId="0E04CE03" w14:textId="77777777" w:rsidTr="009C3345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7636CD" w14:textId="77777777" w:rsidR="005D35DC" w:rsidRPr="00DC25BF" w:rsidRDefault="005D35DC" w:rsidP="00DC25BF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789D83" w14:textId="77777777" w:rsidR="005D35DC" w:rsidRPr="005D35DC" w:rsidRDefault="005D35DC" w:rsidP="005D35DC">
            <w:pPr>
              <w:rPr>
                <w:rFonts w:ascii="Arial" w:hAnsi="Arial" w:cs="Arial"/>
                <w:sz w:val="20"/>
                <w:szCs w:val="20"/>
              </w:rPr>
            </w:pPr>
            <w:r w:rsidRPr="005D35DC">
              <w:rPr>
                <w:rFonts w:ascii="Arial" w:hAnsi="Arial" w:cs="Arial"/>
                <w:sz w:val="20"/>
                <w:szCs w:val="20"/>
              </w:rPr>
              <w:t xml:space="preserve">Bęben zintegrowany z tonerem – </w:t>
            </w:r>
            <w:r w:rsidRPr="005D35DC">
              <w:rPr>
                <w:rFonts w:ascii="Arial" w:hAnsi="Arial" w:cs="Arial"/>
                <w:b/>
                <w:bCs/>
                <w:sz w:val="20"/>
                <w:szCs w:val="20"/>
              </w:rPr>
              <w:t>0ptk</w:t>
            </w:r>
          </w:p>
          <w:p w14:paraId="73210D3E" w14:textId="273F8B53" w:rsidR="005D35DC" w:rsidRPr="00DC25BF" w:rsidRDefault="005D35DC" w:rsidP="005D35DC">
            <w:pPr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5D35DC">
              <w:rPr>
                <w:rFonts w:ascii="Arial" w:hAnsi="Arial" w:cs="Arial"/>
                <w:sz w:val="20"/>
                <w:szCs w:val="20"/>
              </w:rPr>
              <w:t xml:space="preserve">Bęben oddzielny od tonera – </w:t>
            </w:r>
            <w:r w:rsidRPr="005D35DC">
              <w:rPr>
                <w:rFonts w:ascii="Arial" w:hAnsi="Arial" w:cs="Arial"/>
                <w:b/>
                <w:bCs/>
                <w:sz w:val="20"/>
                <w:szCs w:val="20"/>
              </w:rPr>
              <w:t>20ptk*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05FB42" w14:textId="794DB255" w:rsidR="005D35DC" w:rsidRPr="00DC25BF" w:rsidRDefault="008C19E2" w:rsidP="00DC25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84F702" w14:textId="415BB661" w:rsidR="005D35DC" w:rsidRPr="00DC25BF" w:rsidRDefault="008C19E2" w:rsidP="00DC25BF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C19E2">
              <w:rPr>
                <w:rFonts w:ascii="Arial" w:hAnsi="Arial" w:cs="Arial"/>
                <w:sz w:val="20"/>
                <w:szCs w:val="20"/>
                <w:lang w:val="pl-PL"/>
              </w:rPr>
              <w:t>Podać</w:t>
            </w:r>
          </w:p>
        </w:tc>
      </w:tr>
      <w:tr w:rsidR="00AC5A90" w:rsidRPr="00D2277C" w14:paraId="27A98E2B" w14:textId="77777777" w:rsidTr="009C3345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7B3195" w14:textId="77777777" w:rsidR="00AC5A90" w:rsidRPr="00DC25BF" w:rsidRDefault="00AC5A90" w:rsidP="00AC5A90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29F37A" w14:textId="3F8530BF" w:rsidR="00AC5A90" w:rsidRPr="008C19E2" w:rsidRDefault="00AC5A90" w:rsidP="00AC5A90">
            <w:pPr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8C19E2"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  <w:t>Umowa Serwisowa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6E5AB3" w14:textId="291F8822" w:rsidR="00AC5A90" w:rsidRPr="00DC25BF" w:rsidRDefault="00AC5A90" w:rsidP="00AC5A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9A5486" w14:textId="77777777" w:rsidR="00AC5A90" w:rsidRPr="00DC25BF" w:rsidRDefault="00AC5A90" w:rsidP="00AC5A90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C19E2" w:rsidRPr="00D2277C" w14:paraId="20AFC6D4" w14:textId="77777777" w:rsidTr="00062F88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21169B" w14:textId="77777777" w:rsidR="008C19E2" w:rsidRPr="00DC25BF" w:rsidRDefault="008C19E2" w:rsidP="00AC5A90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498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65FD35" w14:textId="4331182E" w:rsidR="008C19E2" w:rsidRPr="00DC25BF" w:rsidRDefault="008C19E2" w:rsidP="00AC5A90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C19E2">
              <w:rPr>
                <w:rFonts w:ascii="Arial" w:hAnsi="Arial" w:cs="Arial"/>
                <w:kern w:val="28"/>
                <w:sz w:val="20"/>
                <w:szCs w:val="20"/>
              </w:rPr>
              <w:t>Urządzenia będą obsługiwane przez Wykonawcę  w zakresie:</w:t>
            </w:r>
          </w:p>
        </w:tc>
      </w:tr>
      <w:tr w:rsidR="00AC5A90" w:rsidRPr="00D2277C" w14:paraId="22854A41" w14:textId="77777777" w:rsidTr="009C3345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74A5D5" w14:textId="77777777" w:rsidR="00AC5A90" w:rsidRPr="00DC25BF" w:rsidRDefault="00AC5A90" w:rsidP="00AC5A90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0AC535" w14:textId="7C601701" w:rsidR="00AC5A90" w:rsidRPr="008C19E2" w:rsidRDefault="00AC5A90" w:rsidP="00AC5A90">
            <w:pPr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8C19E2">
              <w:rPr>
                <w:rFonts w:ascii="Arial" w:hAnsi="Arial" w:cs="Arial"/>
                <w:kern w:val="28"/>
                <w:sz w:val="20"/>
                <w:szCs w:val="20"/>
              </w:rPr>
              <w:t>Wymiany materiałów eksploatacyjnych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3C3A26" w14:textId="4B25FEB8" w:rsidR="00AC5A90" w:rsidRPr="008C19E2" w:rsidRDefault="00AC5A90" w:rsidP="00AC5A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9E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8FB0FB" w14:textId="77777777" w:rsidR="00AC5A90" w:rsidRPr="00DC25BF" w:rsidRDefault="00AC5A90" w:rsidP="00AC5A90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C5A90" w:rsidRPr="00D2277C" w14:paraId="49E4A6AE" w14:textId="77777777" w:rsidTr="009C3345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7DAB53" w14:textId="77777777" w:rsidR="00AC5A90" w:rsidRPr="00DC25BF" w:rsidRDefault="00AC5A90" w:rsidP="00AC5A90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225690" w14:textId="10FDE938" w:rsidR="00AC5A90" w:rsidRPr="008C19E2" w:rsidRDefault="00AC5A90" w:rsidP="00AC5A90">
            <w:pPr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8C19E2">
              <w:rPr>
                <w:rFonts w:ascii="Arial" w:hAnsi="Arial" w:cs="Arial"/>
                <w:kern w:val="28"/>
                <w:sz w:val="20"/>
                <w:szCs w:val="20"/>
              </w:rPr>
              <w:t>Dostawy materiałów eksploatacyjnych do wymiany przez użytkownika, zgodnie z instrukcją obsługi użytkownika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5F89C3" w14:textId="0BA9BE73" w:rsidR="00AC5A90" w:rsidRPr="008C19E2" w:rsidRDefault="00AC5A90" w:rsidP="00AC5A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9E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34C133" w14:textId="77777777" w:rsidR="00AC5A90" w:rsidRPr="00DC25BF" w:rsidRDefault="00AC5A90" w:rsidP="00AC5A90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C5A90" w:rsidRPr="00D2277C" w14:paraId="404DABF0" w14:textId="77777777" w:rsidTr="009C3345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92D882" w14:textId="77777777" w:rsidR="00AC5A90" w:rsidRPr="00DC25BF" w:rsidRDefault="00AC5A90" w:rsidP="00AC5A90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88DB73" w14:textId="72278BB0" w:rsidR="00AC5A90" w:rsidRPr="008C19E2" w:rsidRDefault="00AC5A90" w:rsidP="00AC5A90">
            <w:pPr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8C19E2">
              <w:rPr>
                <w:rFonts w:ascii="Arial" w:hAnsi="Arial" w:cs="Arial"/>
                <w:kern w:val="28"/>
                <w:sz w:val="20"/>
                <w:szCs w:val="20"/>
              </w:rPr>
              <w:t>Koszty wszystkich dojazdów i napraw są wliczone w koszt 1 strony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57BE04" w14:textId="09FC00F2" w:rsidR="00AC5A90" w:rsidRPr="008C19E2" w:rsidRDefault="00AC5A90" w:rsidP="00AC5A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9E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21873B" w14:textId="77777777" w:rsidR="00AC5A90" w:rsidRPr="00DC25BF" w:rsidRDefault="00AC5A90" w:rsidP="00AC5A90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A3A87" w:rsidRPr="00BA3A87" w14:paraId="21FD598F" w14:textId="77777777" w:rsidTr="009C3345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5C1A40" w14:textId="77777777" w:rsidR="00AC5A90" w:rsidRPr="00BA3A87" w:rsidRDefault="00AC5A90" w:rsidP="00AC5A90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67B96D" w14:textId="166401EE" w:rsidR="00AC5A90" w:rsidRPr="00BA3A87" w:rsidRDefault="00AC5A90" w:rsidP="00AC5A90">
            <w:pPr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BA3A87">
              <w:rPr>
                <w:rFonts w:ascii="Arial" w:hAnsi="Arial" w:cs="Arial"/>
                <w:kern w:val="28"/>
                <w:sz w:val="20"/>
                <w:szCs w:val="20"/>
              </w:rPr>
              <w:t>Koszty wszystkich materiałów eksploatacyjnych są wliczone w koszt 1 strony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4182EE" w14:textId="23BCFC1D" w:rsidR="00AC5A90" w:rsidRPr="00BA3A87" w:rsidRDefault="00AC5A90" w:rsidP="00AC5A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3A8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48E81C" w14:textId="77777777" w:rsidR="00AC5A90" w:rsidRPr="00BA3A87" w:rsidRDefault="00AC5A90" w:rsidP="00AC5A90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A3A87" w:rsidRPr="00BA3A87" w14:paraId="76D62B8C" w14:textId="77777777" w:rsidTr="009C3345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2E46DC" w14:textId="77777777" w:rsidR="00AC5A90" w:rsidRPr="00BA3A87" w:rsidRDefault="00AC5A90" w:rsidP="00AC5A90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6137F8" w14:textId="25290FD4" w:rsidR="00AC5A90" w:rsidRPr="00BA3A87" w:rsidRDefault="00AC5A90" w:rsidP="00AC5A90">
            <w:pPr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BA3A87">
              <w:rPr>
                <w:rFonts w:ascii="Arial" w:hAnsi="Arial" w:cs="Arial"/>
                <w:kern w:val="28"/>
                <w:sz w:val="20"/>
                <w:szCs w:val="20"/>
              </w:rPr>
              <w:t>Dostawa tonera będzie realizowana w terminie 16 godzin od wystąpienia ustalonego poziomu tonera, wyrażonego w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AD0676" w14:textId="6385B178" w:rsidR="00AC5A90" w:rsidRPr="00BA3A87" w:rsidRDefault="00AC5A90" w:rsidP="00AC5A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3A87">
              <w:rPr>
                <w:rFonts w:ascii="Arial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DDCB8A" w14:textId="77777777" w:rsidR="00AC5A90" w:rsidRPr="00BA3A87" w:rsidRDefault="00AC5A90" w:rsidP="00AC5A90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A3A87" w:rsidRPr="00BA3A87" w14:paraId="73E40411" w14:textId="77777777" w:rsidTr="009C3345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EA9D82" w14:textId="77777777" w:rsidR="00AC5A90" w:rsidRPr="00BA3A87" w:rsidRDefault="00AC5A90" w:rsidP="00AC5A90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A961D1" w14:textId="19374D95" w:rsidR="00AC5A90" w:rsidRPr="00BA3A87" w:rsidRDefault="00AC5A90" w:rsidP="00AC5A90">
            <w:pPr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BA3A87">
              <w:rPr>
                <w:rFonts w:ascii="Arial" w:hAnsi="Arial" w:cs="Arial"/>
                <w:kern w:val="28"/>
                <w:sz w:val="20"/>
                <w:szCs w:val="20"/>
              </w:rPr>
              <w:t>Wszystkie naprawy i wymiany materiałów przeprowadzane okresowo, wykonywane będą w miejscu użytkowania urządzeń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1A3D61" w14:textId="75388395" w:rsidR="00AC5A90" w:rsidRPr="00BA3A87" w:rsidRDefault="00AC5A90" w:rsidP="00AC5A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3A8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B1A3C2" w14:textId="77777777" w:rsidR="00AC5A90" w:rsidRPr="00BA3A87" w:rsidRDefault="00AC5A90" w:rsidP="00AC5A90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A3A87" w:rsidRPr="00BA3A87" w14:paraId="5E7AF872" w14:textId="77777777" w:rsidTr="009C3345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7F5542" w14:textId="77777777" w:rsidR="00AC5A90" w:rsidRPr="00BA3A87" w:rsidRDefault="00AC5A90" w:rsidP="00AC5A90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F69108" w14:textId="0256A6FA" w:rsidR="00AC5A90" w:rsidRPr="00BA3A87" w:rsidRDefault="00AC5A90" w:rsidP="00AC5A90">
            <w:pPr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BA3A87">
              <w:rPr>
                <w:rFonts w:ascii="Arial" w:hAnsi="Arial" w:cs="Arial"/>
                <w:kern w:val="28"/>
                <w:sz w:val="20"/>
                <w:szCs w:val="20"/>
              </w:rPr>
              <w:t>System nadzoru nad stanem technicznym urządzenia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26A164" w14:textId="141CE3B1" w:rsidR="00AC5A90" w:rsidRPr="00BA3A87" w:rsidRDefault="00AC5A90" w:rsidP="00AC5A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3A8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0A7017" w14:textId="77777777" w:rsidR="00AC5A90" w:rsidRPr="00BA3A87" w:rsidRDefault="00AC5A90" w:rsidP="00AC5A90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A3A87" w:rsidRPr="00BA3A87" w14:paraId="72A13964" w14:textId="77777777" w:rsidTr="009C3345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6F15F9" w14:textId="77777777" w:rsidR="00AC5A90" w:rsidRPr="00BA3A87" w:rsidRDefault="00AC5A90" w:rsidP="00AC5A90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AAC168" w14:textId="14A9B778" w:rsidR="00AC5A90" w:rsidRPr="00BA3A87" w:rsidRDefault="00AC5A90" w:rsidP="00AC5A90">
            <w:pPr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BA3A87">
              <w:rPr>
                <w:rFonts w:ascii="Arial" w:hAnsi="Arial" w:cs="Arial"/>
                <w:kern w:val="28"/>
                <w:sz w:val="20"/>
                <w:szCs w:val="20"/>
              </w:rPr>
              <w:t>Informacja o poziomie tonera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CA8559" w14:textId="3357BAD1" w:rsidR="00AC5A90" w:rsidRPr="00BA3A87" w:rsidRDefault="00AC5A90" w:rsidP="00AC5A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3A8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6AADFB" w14:textId="77777777" w:rsidR="00AC5A90" w:rsidRPr="00BA3A87" w:rsidRDefault="00AC5A90" w:rsidP="00AC5A90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A3A87" w:rsidRPr="00BA3A87" w14:paraId="727D9766" w14:textId="77777777" w:rsidTr="009C3345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E884E3" w14:textId="77777777" w:rsidR="00AC5A90" w:rsidRPr="00BA3A87" w:rsidRDefault="00AC5A90" w:rsidP="00AC5A90">
            <w:pPr>
              <w:pStyle w:val="Standard"/>
              <w:numPr>
                <w:ilvl w:val="0"/>
                <w:numId w:val="3"/>
              </w:numPr>
              <w:ind w:hanging="63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3EEA0F" w14:textId="00991DE7" w:rsidR="00AC5A90" w:rsidRPr="00BA3A87" w:rsidRDefault="00AC5A90" w:rsidP="00AC5A90">
            <w:pPr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BA3A87">
              <w:rPr>
                <w:rFonts w:ascii="Arial" w:hAnsi="Arial" w:cs="Arial"/>
                <w:kern w:val="28"/>
                <w:sz w:val="20"/>
                <w:szCs w:val="20"/>
              </w:rPr>
              <w:t>Wskazanie aktualnego licznika całkowitego urządzania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A60302" w14:textId="47A6C2A3" w:rsidR="00AC5A90" w:rsidRPr="00BA3A87" w:rsidRDefault="00AC5A90" w:rsidP="00AC5A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3A8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CE6174" w14:textId="77777777" w:rsidR="00AC5A90" w:rsidRPr="00BA3A87" w:rsidRDefault="00AC5A90" w:rsidP="00AC5A90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53D01491" w14:textId="77777777" w:rsidR="008E3DA3" w:rsidRPr="00BA3A87" w:rsidRDefault="008E3DA3"/>
    <w:p w14:paraId="74D3E496" w14:textId="77777777" w:rsidR="008141F7" w:rsidRDefault="008141F7" w:rsidP="008141F7">
      <w:pPr>
        <w:jc w:val="both"/>
        <w:rPr>
          <w:rFonts w:ascii="Arial" w:hAnsi="Arial" w:cs="Arial"/>
          <w:sz w:val="20"/>
          <w:szCs w:val="20"/>
        </w:rPr>
      </w:pPr>
      <w:r w:rsidRPr="008141F7">
        <w:rPr>
          <w:rFonts w:ascii="Arial" w:hAnsi="Arial" w:cs="Arial"/>
          <w:sz w:val="20"/>
          <w:szCs w:val="20"/>
        </w:rPr>
        <w:t>Wszystkie parametry liczbowe lub wymagane funkcje, podane w powyższych tabelach stanowią wymagania, których niespełnienie spowoduje odrzucenie oferty.</w:t>
      </w:r>
    </w:p>
    <w:p w14:paraId="32B4C478" w14:textId="6E5CAFDF" w:rsidR="008141F7" w:rsidRDefault="008141F7" w:rsidP="008141F7">
      <w:pPr>
        <w:jc w:val="both"/>
        <w:rPr>
          <w:rFonts w:ascii="Arial" w:hAnsi="Arial" w:cs="Arial"/>
          <w:sz w:val="20"/>
          <w:szCs w:val="20"/>
        </w:rPr>
      </w:pPr>
      <w:r w:rsidRPr="008141F7">
        <w:rPr>
          <w:rFonts w:ascii="Arial" w:hAnsi="Arial" w:cs="Arial"/>
          <w:sz w:val="20"/>
          <w:szCs w:val="20"/>
        </w:rPr>
        <w:t>Brak odpowiedzi w kolumnie „OFEROWANE WARUNKI” traktowany będzie jak brak danej funkcji lub parametru.</w:t>
      </w:r>
    </w:p>
    <w:p w14:paraId="67A8D713" w14:textId="5BE1F50D" w:rsidR="006B7959" w:rsidRPr="008141F7" w:rsidRDefault="008141F7" w:rsidP="008141F7">
      <w:pPr>
        <w:jc w:val="both"/>
        <w:rPr>
          <w:rFonts w:ascii="Arial" w:hAnsi="Arial" w:cs="Arial"/>
          <w:sz w:val="20"/>
          <w:szCs w:val="20"/>
          <w:highlight w:val="yellow"/>
        </w:rPr>
      </w:pPr>
      <w:r w:rsidRPr="008141F7">
        <w:rPr>
          <w:rFonts w:ascii="Arial" w:hAnsi="Arial" w:cs="Arial"/>
          <w:sz w:val="20"/>
          <w:szCs w:val="20"/>
        </w:rPr>
        <w:t>Oświadczamy, że oferowane powyżej wyspecyfikowane urządzenie jest kompletne i będzie gotowe do użytkowania bez żadnych dodatkowych zakupów</w:t>
      </w:r>
    </w:p>
    <w:p w14:paraId="0C1AFC1E" w14:textId="713164C0" w:rsidR="00902499" w:rsidRPr="008141F7" w:rsidRDefault="00902499">
      <w:pPr>
        <w:rPr>
          <w:rFonts w:ascii="Arial" w:hAnsi="Arial" w:cs="Arial"/>
          <w:sz w:val="20"/>
          <w:szCs w:val="20"/>
        </w:rPr>
      </w:pPr>
    </w:p>
    <w:sectPr w:rsidR="00902499" w:rsidRPr="008141F7" w:rsidSect="008141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225E9"/>
    <w:multiLevelType w:val="hybridMultilevel"/>
    <w:tmpl w:val="9C74AC02"/>
    <w:lvl w:ilvl="0" w:tplc="84C63C4C">
      <w:start w:val="1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9A4495"/>
    <w:multiLevelType w:val="hybridMultilevel"/>
    <w:tmpl w:val="B06E003C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832FD"/>
    <w:multiLevelType w:val="hybridMultilevel"/>
    <w:tmpl w:val="92660098"/>
    <w:lvl w:ilvl="0" w:tplc="0415000B">
      <w:start w:val="7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A10363"/>
    <w:multiLevelType w:val="hybridMultilevel"/>
    <w:tmpl w:val="132004E6"/>
    <w:lvl w:ilvl="0" w:tplc="385436B4">
      <w:start w:val="1"/>
      <w:numFmt w:val="decimal"/>
      <w:lvlText w:val="%1."/>
      <w:lvlJc w:val="left"/>
      <w:pPr>
        <w:ind w:left="1175" w:hanging="6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7" w:hanging="360"/>
      </w:pPr>
    </w:lvl>
    <w:lvl w:ilvl="2" w:tplc="0415001B" w:tentative="1">
      <w:start w:val="1"/>
      <w:numFmt w:val="lowerRoman"/>
      <w:lvlText w:val="%3."/>
      <w:lvlJc w:val="right"/>
      <w:pPr>
        <w:ind w:left="2047" w:hanging="180"/>
      </w:pPr>
    </w:lvl>
    <w:lvl w:ilvl="3" w:tplc="0415000F" w:tentative="1">
      <w:start w:val="1"/>
      <w:numFmt w:val="decimal"/>
      <w:lvlText w:val="%4."/>
      <w:lvlJc w:val="left"/>
      <w:pPr>
        <w:ind w:left="2767" w:hanging="360"/>
      </w:pPr>
    </w:lvl>
    <w:lvl w:ilvl="4" w:tplc="04150019" w:tentative="1">
      <w:start w:val="1"/>
      <w:numFmt w:val="lowerLetter"/>
      <w:lvlText w:val="%5."/>
      <w:lvlJc w:val="left"/>
      <w:pPr>
        <w:ind w:left="3487" w:hanging="360"/>
      </w:pPr>
    </w:lvl>
    <w:lvl w:ilvl="5" w:tplc="0415001B" w:tentative="1">
      <w:start w:val="1"/>
      <w:numFmt w:val="lowerRoman"/>
      <w:lvlText w:val="%6."/>
      <w:lvlJc w:val="right"/>
      <w:pPr>
        <w:ind w:left="4207" w:hanging="180"/>
      </w:pPr>
    </w:lvl>
    <w:lvl w:ilvl="6" w:tplc="0415000F" w:tentative="1">
      <w:start w:val="1"/>
      <w:numFmt w:val="decimal"/>
      <w:lvlText w:val="%7."/>
      <w:lvlJc w:val="left"/>
      <w:pPr>
        <w:ind w:left="4927" w:hanging="360"/>
      </w:pPr>
    </w:lvl>
    <w:lvl w:ilvl="7" w:tplc="04150019" w:tentative="1">
      <w:start w:val="1"/>
      <w:numFmt w:val="lowerLetter"/>
      <w:lvlText w:val="%8."/>
      <w:lvlJc w:val="left"/>
      <w:pPr>
        <w:ind w:left="5647" w:hanging="360"/>
      </w:pPr>
    </w:lvl>
    <w:lvl w:ilvl="8" w:tplc="0415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" w15:restartNumberingAfterBreak="0">
    <w:nsid w:val="524576EE"/>
    <w:multiLevelType w:val="hybridMultilevel"/>
    <w:tmpl w:val="2B68C2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5C3D0E"/>
    <w:multiLevelType w:val="hybridMultilevel"/>
    <w:tmpl w:val="C2141D52"/>
    <w:lvl w:ilvl="0" w:tplc="0415000B">
      <w:start w:val="7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F41E5A"/>
    <w:multiLevelType w:val="hybridMultilevel"/>
    <w:tmpl w:val="BA50180E"/>
    <w:lvl w:ilvl="0" w:tplc="0415000B">
      <w:start w:val="7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0460964">
    <w:abstractNumId w:val="3"/>
  </w:num>
  <w:num w:numId="2" w16cid:durableId="1491092892">
    <w:abstractNumId w:val="0"/>
  </w:num>
  <w:num w:numId="3" w16cid:durableId="2126387038">
    <w:abstractNumId w:val="1"/>
  </w:num>
  <w:num w:numId="4" w16cid:durableId="2037655024">
    <w:abstractNumId w:val="4"/>
  </w:num>
  <w:num w:numId="5" w16cid:durableId="1130591315">
    <w:abstractNumId w:val="6"/>
  </w:num>
  <w:num w:numId="6" w16cid:durableId="14156148">
    <w:abstractNumId w:val="5"/>
  </w:num>
  <w:num w:numId="7" w16cid:durableId="91836840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owisło Topolewski Kancelaria Adwokatów i Radców Prawnych S.K.A.">
    <w15:presenceInfo w15:providerId="AD" w15:userId="S-1-5-21-2366662991-3996546456-3872570911-90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D9B"/>
    <w:rsid w:val="0001154F"/>
    <w:rsid w:val="00030329"/>
    <w:rsid w:val="0007051D"/>
    <w:rsid w:val="000F23BE"/>
    <w:rsid w:val="00117CE9"/>
    <w:rsid w:val="00134F37"/>
    <w:rsid w:val="00154C9C"/>
    <w:rsid w:val="001A654D"/>
    <w:rsid w:val="001B4EE0"/>
    <w:rsid w:val="001B6EC8"/>
    <w:rsid w:val="001E23B6"/>
    <w:rsid w:val="001E52C7"/>
    <w:rsid w:val="00226459"/>
    <w:rsid w:val="00230079"/>
    <w:rsid w:val="00263F8C"/>
    <w:rsid w:val="002B59F0"/>
    <w:rsid w:val="002C19F7"/>
    <w:rsid w:val="00322FCB"/>
    <w:rsid w:val="00335395"/>
    <w:rsid w:val="003626B0"/>
    <w:rsid w:val="003640E2"/>
    <w:rsid w:val="00366F4C"/>
    <w:rsid w:val="00374EB8"/>
    <w:rsid w:val="003832B2"/>
    <w:rsid w:val="003C24AA"/>
    <w:rsid w:val="003C6654"/>
    <w:rsid w:val="003D5088"/>
    <w:rsid w:val="003E1CF8"/>
    <w:rsid w:val="003E5B4A"/>
    <w:rsid w:val="004114F4"/>
    <w:rsid w:val="00426945"/>
    <w:rsid w:val="00435DF7"/>
    <w:rsid w:val="00471115"/>
    <w:rsid w:val="004947F4"/>
    <w:rsid w:val="004951DD"/>
    <w:rsid w:val="004E3F09"/>
    <w:rsid w:val="00536DAE"/>
    <w:rsid w:val="00557736"/>
    <w:rsid w:val="005613A1"/>
    <w:rsid w:val="00593F89"/>
    <w:rsid w:val="005B4543"/>
    <w:rsid w:val="005D35DC"/>
    <w:rsid w:val="006038EB"/>
    <w:rsid w:val="0061299E"/>
    <w:rsid w:val="00675294"/>
    <w:rsid w:val="006B5E6E"/>
    <w:rsid w:val="006B7959"/>
    <w:rsid w:val="00705D52"/>
    <w:rsid w:val="00711F72"/>
    <w:rsid w:val="0072338B"/>
    <w:rsid w:val="00733AFF"/>
    <w:rsid w:val="00810A39"/>
    <w:rsid w:val="008141F7"/>
    <w:rsid w:val="00860B4E"/>
    <w:rsid w:val="0087590D"/>
    <w:rsid w:val="008A0DFF"/>
    <w:rsid w:val="008A5EE4"/>
    <w:rsid w:val="008B0C03"/>
    <w:rsid w:val="008B0DDC"/>
    <w:rsid w:val="008B1A72"/>
    <w:rsid w:val="008C19E2"/>
    <w:rsid w:val="008E367B"/>
    <w:rsid w:val="008E3DA3"/>
    <w:rsid w:val="00902499"/>
    <w:rsid w:val="00914CAD"/>
    <w:rsid w:val="00960888"/>
    <w:rsid w:val="009C3345"/>
    <w:rsid w:val="00AC5A90"/>
    <w:rsid w:val="00AE692A"/>
    <w:rsid w:val="00B346D6"/>
    <w:rsid w:val="00B63EA3"/>
    <w:rsid w:val="00B7051A"/>
    <w:rsid w:val="00B8363D"/>
    <w:rsid w:val="00BA3A87"/>
    <w:rsid w:val="00BB5B1D"/>
    <w:rsid w:val="00BE2185"/>
    <w:rsid w:val="00BF646F"/>
    <w:rsid w:val="00C65490"/>
    <w:rsid w:val="00CA6D9B"/>
    <w:rsid w:val="00D73F8F"/>
    <w:rsid w:val="00D83B0F"/>
    <w:rsid w:val="00DC25BF"/>
    <w:rsid w:val="00E22724"/>
    <w:rsid w:val="00E60FFE"/>
    <w:rsid w:val="00F555CB"/>
    <w:rsid w:val="00F62594"/>
    <w:rsid w:val="00FA2693"/>
    <w:rsid w:val="00FC6EA1"/>
    <w:rsid w:val="00FE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90B04"/>
  <w15:chartTrackingRefBased/>
  <w15:docId w15:val="{87D9DCB0-B131-41D7-A297-AFB6EBA6F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6D9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6D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6D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D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6D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6D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6D9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6D9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6D9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6D9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6D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6D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D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6D9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6D9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6D9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6D9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6D9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6D9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6D9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6D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6D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6D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6D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6D9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A6D9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6D9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6D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6D9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6D9B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CA6D9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  <w:style w:type="paragraph" w:customStyle="1" w:styleId="TableContents">
    <w:name w:val="Table Contents"/>
    <w:basedOn w:val="Standard"/>
    <w:rsid w:val="00CA6D9B"/>
    <w:pPr>
      <w:suppressLineNumbers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A0D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D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DF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D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DFF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3626B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844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Wieczorek</dc:creator>
  <cp:keywords/>
  <dc:description/>
  <cp:lastModifiedBy>Sowisło Topolewski Kancelaria Adwokatów i Radców Prawnych S.K.A.</cp:lastModifiedBy>
  <cp:revision>7</cp:revision>
  <dcterms:created xsi:type="dcterms:W3CDTF">2025-11-25T11:25:00Z</dcterms:created>
  <dcterms:modified xsi:type="dcterms:W3CDTF">2025-12-11T08:37:00Z</dcterms:modified>
</cp:coreProperties>
</file>